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795" w:rsidRPr="00E612ED" w:rsidRDefault="003A5795" w:rsidP="00E612ED">
      <w:pPr>
        <w:rPr>
          <w:b/>
          <w:sz w:val="24"/>
        </w:rPr>
      </w:pPr>
      <w:bookmarkStart w:id="0" w:name="_GoBack"/>
      <w:bookmarkEnd w:id="0"/>
      <w:r w:rsidRPr="00E612ED">
        <w:rPr>
          <w:b/>
          <w:sz w:val="24"/>
        </w:rPr>
        <w:t xml:space="preserve">ISTRUZIONI PER L’IMPAGINAZIONE DEI </w:t>
      </w:r>
      <w:r w:rsidR="00F31CAB" w:rsidRPr="00E612ED">
        <w:rPr>
          <w:b/>
          <w:sz w:val="24"/>
        </w:rPr>
        <w:t>PAPER</w:t>
      </w:r>
      <w:r w:rsidR="00E612ED">
        <w:rPr>
          <w:b/>
          <w:sz w:val="24"/>
        </w:rPr>
        <w:t xml:space="preserve"> AISRe</w:t>
      </w:r>
    </w:p>
    <w:p w:rsidR="003A5795" w:rsidRPr="00515429" w:rsidRDefault="003A5795">
      <w:pPr>
        <w:rPr>
          <w:sz w:val="22"/>
          <w:szCs w:val="22"/>
        </w:rPr>
      </w:pPr>
    </w:p>
    <w:p w:rsidR="003A5795" w:rsidRPr="00515429" w:rsidRDefault="003A5795">
      <w:pPr>
        <w:jc w:val="both"/>
        <w:rPr>
          <w:b/>
          <w:sz w:val="22"/>
          <w:szCs w:val="22"/>
        </w:rPr>
      </w:pPr>
      <w:r w:rsidRPr="00515429">
        <w:rPr>
          <w:b/>
          <w:sz w:val="22"/>
          <w:szCs w:val="22"/>
        </w:rPr>
        <w:t>Nome file</w:t>
      </w:r>
    </w:p>
    <w:p w:rsidR="003A5795" w:rsidRPr="00515429" w:rsidRDefault="003A5795">
      <w:pPr>
        <w:jc w:val="both"/>
        <w:rPr>
          <w:sz w:val="22"/>
          <w:szCs w:val="22"/>
        </w:rPr>
      </w:pPr>
      <w:r w:rsidRPr="00515429">
        <w:rPr>
          <w:sz w:val="22"/>
          <w:szCs w:val="22"/>
        </w:rPr>
        <w:t xml:space="preserve">Cognome del </w:t>
      </w:r>
      <w:r w:rsidRPr="00515429">
        <w:rPr>
          <w:sz w:val="22"/>
          <w:szCs w:val="22"/>
          <w:u w:val="single"/>
        </w:rPr>
        <w:t>primo</w:t>
      </w:r>
      <w:r w:rsidRPr="00515429">
        <w:rPr>
          <w:sz w:val="22"/>
          <w:szCs w:val="22"/>
        </w:rPr>
        <w:t xml:space="preserve"> autore (con eventuale numero successivo se presenta più lavori. Esempio: Rossi1.doc; Rossi2.doc; ecc.).</w:t>
      </w:r>
    </w:p>
    <w:p w:rsidR="003A5795" w:rsidRPr="00515429" w:rsidRDefault="003A5795">
      <w:pPr>
        <w:pStyle w:val="PaperAISReTesto"/>
        <w:spacing w:line="240" w:lineRule="auto"/>
        <w:rPr>
          <w:szCs w:val="22"/>
        </w:rPr>
      </w:pPr>
    </w:p>
    <w:p w:rsidR="003A5795" w:rsidRPr="00515429" w:rsidRDefault="003A5795">
      <w:pPr>
        <w:jc w:val="both"/>
        <w:rPr>
          <w:sz w:val="22"/>
          <w:szCs w:val="22"/>
        </w:rPr>
      </w:pPr>
      <w:r w:rsidRPr="00515429">
        <w:rPr>
          <w:b/>
          <w:sz w:val="22"/>
          <w:szCs w:val="22"/>
        </w:rPr>
        <w:t>Formato file</w:t>
      </w:r>
    </w:p>
    <w:p w:rsidR="003A5795" w:rsidRPr="00515429" w:rsidRDefault="001E5B6C">
      <w:pPr>
        <w:jc w:val="both"/>
        <w:rPr>
          <w:sz w:val="22"/>
          <w:szCs w:val="22"/>
        </w:rPr>
      </w:pPr>
      <w:r w:rsidRPr="00515429">
        <w:rPr>
          <w:sz w:val="22"/>
          <w:szCs w:val="22"/>
        </w:rPr>
        <w:t xml:space="preserve">Si possono caricare files in formato </w:t>
      </w:r>
      <w:r w:rsidR="003A5795" w:rsidRPr="00515429">
        <w:rPr>
          <w:sz w:val="22"/>
          <w:szCs w:val="22"/>
        </w:rPr>
        <w:t>Pdf.</w:t>
      </w:r>
    </w:p>
    <w:p w:rsidR="003A5795" w:rsidRPr="00515429" w:rsidRDefault="003A5795">
      <w:pPr>
        <w:jc w:val="both"/>
        <w:rPr>
          <w:sz w:val="22"/>
          <w:szCs w:val="22"/>
        </w:rPr>
      </w:pPr>
    </w:p>
    <w:p w:rsidR="003A5795" w:rsidRPr="00515429" w:rsidRDefault="003A5795">
      <w:pPr>
        <w:jc w:val="both"/>
        <w:rPr>
          <w:sz w:val="22"/>
          <w:szCs w:val="22"/>
        </w:rPr>
      </w:pPr>
      <w:r w:rsidRPr="00515429">
        <w:rPr>
          <w:sz w:val="22"/>
          <w:szCs w:val="22"/>
        </w:rPr>
        <w:t xml:space="preserve">Per la formattazione del testo vanno seguite le indicazioni elencate di seguito, </w:t>
      </w:r>
      <w:r w:rsidRPr="00515429">
        <w:rPr>
          <w:b/>
          <w:sz w:val="28"/>
          <w:szCs w:val="22"/>
        </w:rPr>
        <w:t>per facilitare il lavoro</w:t>
      </w:r>
      <w:r w:rsidR="00F31CAB" w:rsidRPr="00515429">
        <w:rPr>
          <w:b/>
          <w:sz w:val="28"/>
          <w:szCs w:val="22"/>
        </w:rPr>
        <w:t>,</w:t>
      </w:r>
      <w:r w:rsidRPr="00515429">
        <w:rPr>
          <w:b/>
          <w:sz w:val="28"/>
          <w:szCs w:val="22"/>
        </w:rPr>
        <w:t xml:space="preserve"> </w:t>
      </w:r>
      <w:r w:rsidRPr="00E612ED">
        <w:rPr>
          <w:b/>
          <w:sz w:val="28"/>
          <w:szCs w:val="22"/>
          <w:u w:val="single"/>
        </w:rPr>
        <w:t>questo file</w:t>
      </w:r>
      <w:r w:rsidRPr="00E612ED">
        <w:rPr>
          <w:b/>
          <w:sz w:val="28"/>
          <w:szCs w:val="22"/>
        </w:rPr>
        <w:t xml:space="preserve"> </w:t>
      </w:r>
      <w:r w:rsidRPr="00515429">
        <w:rPr>
          <w:b/>
          <w:sz w:val="28"/>
          <w:szCs w:val="22"/>
        </w:rPr>
        <w:t xml:space="preserve">contiene già tutte le impostazioni principali e gli </w:t>
      </w:r>
      <w:r w:rsidRPr="00515429">
        <w:rPr>
          <w:b/>
          <w:bCs/>
          <w:sz w:val="28"/>
          <w:szCs w:val="22"/>
        </w:rPr>
        <w:t>stili</w:t>
      </w:r>
      <w:r w:rsidRPr="00515429">
        <w:rPr>
          <w:b/>
          <w:sz w:val="28"/>
          <w:szCs w:val="22"/>
        </w:rPr>
        <w:t xml:space="preserve"> relativi alle diverse parti</w:t>
      </w:r>
      <w:r w:rsidRPr="00515429">
        <w:rPr>
          <w:sz w:val="28"/>
          <w:szCs w:val="22"/>
        </w:rPr>
        <w:t xml:space="preserve"> </w:t>
      </w:r>
      <w:r w:rsidRPr="00515429">
        <w:rPr>
          <w:sz w:val="22"/>
          <w:szCs w:val="22"/>
        </w:rPr>
        <w:t xml:space="preserve">oltre ad un esempio di formattazione. Questo file può essere usato sostituendo le scritte generiche dell’esempio con il contenuto effettivo del vostro contributo e applicando gli stili già definiti (e indicati in queste note; li trovate </w:t>
      </w:r>
      <w:r w:rsidR="00B159F1" w:rsidRPr="00515429">
        <w:rPr>
          <w:sz w:val="22"/>
          <w:szCs w:val="22"/>
        </w:rPr>
        <w:t>nell’elenco degli stili</w:t>
      </w:r>
      <w:r w:rsidRPr="00515429">
        <w:rPr>
          <w:sz w:val="22"/>
          <w:szCs w:val="22"/>
        </w:rPr>
        <w:t>).</w:t>
      </w:r>
    </w:p>
    <w:p w:rsidR="003A5795" w:rsidRPr="00515429" w:rsidRDefault="003A5795">
      <w:pPr>
        <w:jc w:val="both"/>
        <w:rPr>
          <w:sz w:val="22"/>
          <w:szCs w:val="22"/>
        </w:rPr>
      </w:pPr>
    </w:p>
    <w:p w:rsidR="003A5795" w:rsidRPr="00515429" w:rsidRDefault="003A5795">
      <w:pPr>
        <w:tabs>
          <w:tab w:val="left" w:pos="1985"/>
        </w:tabs>
        <w:jc w:val="both"/>
        <w:rPr>
          <w:b/>
          <w:sz w:val="22"/>
          <w:szCs w:val="22"/>
        </w:rPr>
      </w:pPr>
      <w:r w:rsidRPr="00515429">
        <w:rPr>
          <w:b/>
          <w:sz w:val="22"/>
          <w:szCs w:val="22"/>
        </w:rPr>
        <w:t>Formato Testo</w:t>
      </w:r>
    </w:p>
    <w:p w:rsidR="006754E5" w:rsidRPr="00515429" w:rsidRDefault="006754E5">
      <w:pPr>
        <w:tabs>
          <w:tab w:val="left" w:pos="1985"/>
        </w:tabs>
        <w:jc w:val="both"/>
        <w:rPr>
          <w:b/>
          <w:sz w:val="22"/>
          <w:szCs w:val="22"/>
        </w:rPr>
      </w:pPr>
      <w:r w:rsidRPr="00515429">
        <w:rPr>
          <w:b/>
          <w:sz w:val="22"/>
          <w:szCs w:val="22"/>
        </w:rPr>
        <w:t xml:space="preserve">Utilizzate gli </w:t>
      </w:r>
      <w:r w:rsidRPr="00E612ED">
        <w:rPr>
          <w:b/>
          <w:sz w:val="22"/>
          <w:szCs w:val="22"/>
          <w:u w:val="single"/>
        </w:rPr>
        <w:t>stili predefiniti</w:t>
      </w:r>
      <w:r w:rsidRPr="00515429">
        <w:rPr>
          <w:b/>
          <w:sz w:val="22"/>
          <w:szCs w:val="22"/>
        </w:rPr>
        <w:t xml:space="preserve"> per formattare il testo</w:t>
      </w:r>
    </w:p>
    <w:p w:rsidR="006754E5" w:rsidRPr="00515429" w:rsidRDefault="006754E5" w:rsidP="00E612ED">
      <w:pPr>
        <w:pStyle w:val="PaperAISRETitoloPaper"/>
      </w:pPr>
      <w:r w:rsidRPr="00515429">
        <w:t>Titolo paper</w:t>
      </w:r>
      <w:r w:rsidR="00646123" w:rsidRPr="00515429">
        <w:tab/>
      </w:r>
      <w:r w:rsidR="00515429">
        <w:rPr>
          <w:caps w:val="0"/>
        </w:rPr>
        <w:t xml:space="preserve">Stile </w:t>
      </w:r>
      <w:r w:rsidRPr="00515429">
        <w:t>Titolo PaperAISRe</w:t>
      </w:r>
    </w:p>
    <w:p w:rsidR="006754E5" w:rsidRPr="00515429" w:rsidRDefault="006754E5" w:rsidP="006754E5">
      <w:pPr>
        <w:tabs>
          <w:tab w:val="left" w:pos="1985"/>
        </w:tabs>
        <w:ind w:left="1985" w:hanging="1985"/>
        <w:rPr>
          <w:sz w:val="22"/>
          <w:szCs w:val="22"/>
        </w:rPr>
      </w:pPr>
      <w:r w:rsidRPr="00515429">
        <w:rPr>
          <w:sz w:val="22"/>
          <w:szCs w:val="22"/>
        </w:rPr>
        <w:t>Testo</w:t>
      </w:r>
      <w:r w:rsidRPr="00515429">
        <w:rPr>
          <w:sz w:val="22"/>
          <w:szCs w:val="22"/>
        </w:rPr>
        <w:tab/>
        <w:t>Times New Roman 11 Punti (Stile PaperAISReTesto)</w:t>
      </w:r>
    </w:p>
    <w:p w:rsidR="003A5795" w:rsidRPr="00515429" w:rsidRDefault="006754E5" w:rsidP="00515429">
      <w:pPr>
        <w:pStyle w:val="PaperAISReTitolo1"/>
      </w:pPr>
      <w:r w:rsidRPr="00515429">
        <w:tab/>
      </w:r>
      <w:r w:rsidR="00646123" w:rsidRPr="00515429">
        <w:t>Titolo paragrafo (stile PaperAISReTitolo1)</w:t>
      </w:r>
    </w:p>
    <w:p w:rsidR="00646123" w:rsidRPr="00515429" w:rsidRDefault="00515429" w:rsidP="00515429">
      <w:pPr>
        <w:pStyle w:val="PaperAISReTitolo11"/>
      </w:pPr>
      <w:r>
        <w:tab/>
      </w:r>
      <w:r w:rsidR="00646123" w:rsidRPr="00515429">
        <w:t>Sottotitolo (stile PaperAISReTitolo1.1)</w:t>
      </w:r>
    </w:p>
    <w:p w:rsidR="006754E5" w:rsidRPr="00515429" w:rsidRDefault="006754E5" w:rsidP="00515429">
      <w:pPr>
        <w:pStyle w:val="PaperAISReTitolo111"/>
      </w:pPr>
      <w:r w:rsidRPr="00515429">
        <w:tab/>
      </w:r>
      <w:r w:rsidR="00515429">
        <w:t>Sottotitolo</w:t>
      </w:r>
      <w:r w:rsidR="00515429" w:rsidRPr="00515429">
        <w:t xml:space="preserve"> </w:t>
      </w:r>
    </w:p>
    <w:p w:rsidR="00646123" w:rsidRPr="00515429" w:rsidRDefault="00646123">
      <w:pPr>
        <w:tabs>
          <w:tab w:val="left" w:pos="1985"/>
          <w:tab w:val="right" w:pos="7230"/>
        </w:tabs>
        <w:ind w:left="1985" w:hanging="1985"/>
        <w:jc w:val="both"/>
        <w:rPr>
          <w:b/>
          <w:sz w:val="22"/>
          <w:szCs w:val="22"/>
        </w:rPr>
      </w:pPr>
    </w:p>
    <w:p w:rsidR="003A5795" w:rsidRPr="00515429" w:rsidRDefault="003A5795">
      <w:pPr>
        <w:jc w:val="both"/>
        <w:rPr>
          <w:b/>
          <w:sz w:val="22"/>
          <w:szCs w:val="22"/>
        </w:rPr>
      </w:pPr>
    </w:p>
    <w:p w:rsidR="003A5795" w:rsidRPr="00515429" w:rsidRDefault="003A5795">
      <w:pPr>
        <w:rPr>
          <w:b/>
          <w:sz w:val="22"/>
          <w:szCs w:val="22"/>
        </w:rPr>
      </w:pPr>
      <w:r w:rsidRPr="00515429">
        <w:rPr>
          <w:b/>
          <w:sz w:val="22"/>
          <w:szCs w:val="22"/>
        </w:rPr>
        <w:t>Contenuti</w:t>
      </w:r>
    </w:p>
    <w:p w:rsidR="003A5795" w:rsidRPr="00515429" w:rsidRDefault="003A5795">
      <w:pPr>
        <w:rPr>
          <w:sz w:val="22"/>
          <w:szCs w:val="22"/>
        </w:rPr>
      </w:pPr>
      <w:r w:rsidRPr="00515429">
        <w:rPr>
          <w:sz w:val="22"/>
          <w:szCs w:val="22"/>
        </w:rPr>
        <w:t xml:space="preserve">Il testo, della dimensione massima di </w:t>
      </w:r>
      <w:r w:rsidRPr="00515429">
        <w:rPr>
          <w:b/>
          <w:color w:val="FF0000"/>
          <w:sz w:val="22"/>
          <w:szCs w:val="22"/>
        </w:rPr>
        <w:t>25 pagine</w:t>
      </w:r>
      <w:r w:rsidRPr="00515429">
        <w:rPr>
          <w:sz w:val="22"/>
          <w:szCs w:val="22"/>
        </w:rPr>
        <w:t xml:space="preserve"> (tabelle, grafici e riferimenti bibliografici compresi), va impaginato secondo le modalità illustrate di seguito.</w:t>
      </w:r>
    </w:p>
    <w:p w:rsidR="003A5795" w:rsidRPr="00515429" w:rsidRDefault="003A5795">
      <w:pPr>
        <w:autoSpaceDE w:val="0"/>
        <w:autoSpaceDN w:val="0"/>
        <w:adjustRightInd w:val="0"/>
        <w:jc w:val="both"/>
        <w:rPr>
          <w:sz w:val="22"/>
          <w:szCs w:val="22"/>
        </w:rPr>
      </w:pPr>
    </w:p>
    <w:p w:rsidR="003A5795" w:rsidRPr="00515429" w:rsidRDefault="003A5795">
      <w:pPr>
        <w:autoSpaceDE w:val="0"/>
        <w:autoSpaceDN w:val="0"/>
        <w:adjustRightInd w:val="0"/>
        <w:rPr>
          <w:sz w:val="22"/>
          <w:szCs w:val="22"/>
        </w:rPr>
      </w:pPr>
    </w:p>
    <w:p w:rsidR="003A5795" w:rsidRDefault="003A5795">
      <w:pPr>
        <w:autoSpaceDE w:val="0"/>
        <w:autoSpaceDN w:val="0"/>
        <w:adjustRightInd w:val="0"/>
        <w:rPr>
          <w:b/>
          <w:sz w:val="24"/>
        </w:rPr>
      </w:pPr>
      <w:r>
        <w:rPr>
          <w:b/>
          <w:sz w:val="24"/>
        </w:rPr>
        <w:t>1. PRIMA PAGINA</w:t>
      </w:r>
    </w:p>
    <w:p w:rsidR="003A5795" w:rsidRDefault="003A5795">
      <w:pPr>
        <w:autoSpaceDE w:val="0"/>
        <w:autoSpaceDN w:val="0"/>
        <w:adjustRightInd w:val="0"/>
        <w:jc w:val="both"/>
        <w:rPr>
          <w:sz w:val="24"/>
        </w:rPr>
      </w:pPr>
      <w:r>
        <w:rPr>
          <w:sz w:val="24"/>
        </w:rPr>
        <w:t>Essa contiene:</w:t>
      </w:r>
    </w:p>
    <w:p w:rsidR="00E811A5" w:rsidRDefault="00E811A5">
      <w:pPr>
        <w:autoSpaceDE w:val="0"/>
        <w:autoSpaceDN w:val="0"/>
        <w:adjustRightInd w:val="0"/>
        <w:jc w:val="both"/>
        <w:rPr>
          <w:sz w:val="24"/>
        </w:rPr>
      </w:pPr>
    </w:p>
    <w:p w:rsidR="003A5795" w:rsidRPr="00E612ED" w:rsidRDefault="003A5795" w:rsidP="00E612ED">
      <w:pPr>
        <w:autoSpaceDE w:val="0"/>
        <w:autoSpaceDN w:val="0"/>
        <w:adjustRightInd w:val="0"/>
        <w:jc w:val="both"/>
        <w:rPr>
          <w:sz w:val="24"/>
        </w:rPr>
      </w:pPr>
      <w:r>
        <w:rPr>
          <w:sz w:val="24"/>
        </w:rPr>
        <w:t>a) in alto ed allineata al margine sinistro, la scritta:</w:t>
      </w:r>
      <w:r w:rsidR="00E612ED">
        <w:rPr>
          <w:sz w:val="24"/>
        </w:rPr>
        <w:tab/>
      </w:r>
      <w:r w:rsidR="00E612ED">
        <w:rPr>
          <w:sz w:val="24"/>
        </w:rPr>
        <w:tab/>
      </w:r>
      <w:r w:rsidR="00E612ED">
        <w:rPr>
          <w:sz w:val="24"/>
        </w:rPr>
        <w:tab/>
      </w:r>
      <w:r w:rsidR="00E612ED">
        <w:rPr>
          <w:sz w:val="24"/>
        </w:rPr>
        <w:tab/>
      </w:r>
      <w:r w:rsidR="00E612ED">
        <w:rPr>
          <w:sz w:val="24"/>
        </w:rPr>
        <w:tab/>
      </w:r>
      <w:r w:rsidR="00E612ED">
        <w:rPr>
          <w:sz w:val="24"/>
        </w:rPr>
        <w:tab/>
      </w:r>
      <w:r w:rsidR="00E612ED">
        <w:rPr>
          <w:sz w:val="24"/>
        </w:rPr>
        <w:br/>
      </w:r>
      <w:r w:rsidR="00F631F6" w:rsidRPr="00E612ED">
        <w:rPr>
          <w:rStyle w:val="Enfasigrassetto"/>
          <w:b w:val="0"/>
          <w:bCs w:val="0"/>
          <w:sz w:val="24"/>
          <w:szCs w:val="24"/>
        </w:rPr>
        <w:t>XLI</w:t>
      </w:r>
      <w:r w:rsidR="00E612ED" w:rsidRPr="00E612ED">
        <w:rPr>
          <w:rStyle w:val="Enfasigrassetto"/>
          <w:b w:val="0"/>
          <w:bCs w:val="0"/>
          <w:sz w:val="24"/>
          <w:szCs w:val="24"/>
        </w:rPr>
        <w:t>I</w:t>
      </w:r>
      <w:r w:rsidRPr="00E612ED">
        <w:rPr>
          <w:sz w:val="24"/>
          <w:szCs w:val="24"/>
        </w:rPr>
        <w:t xml:space="preserve"> CONFERENZA ITALIANA DI SC</w:t>
      </w:r>
      <w:r w:rsidR="00B159F1" w:rsidRPr="00E612ED">
        <w:rPr>
          <w:sz w:val="24"/>
          <w:szCs w:val="24"/>
        </w:rPr>
        <w:t>I</w:t>
      </w:r>
      <w:r w:rsidRPr="00E612ED">
        <w:rPr>
          <w:sz w:val="24"/>
          <w:szCs w:val="24"/>
        </w:rPr>
        <w:t xml:space="preserve">ENZE REGIONALI (stile: </w:t>
      </w:r>
      <w:r w:rsidR="00A86263" w:rsidRPr="00E612ED">
        <w:rPr>
          <w:sz w:val="24"/>
          <w:szCs w:val="24"/>
        </w:rPr>
        <w:t>PAPER AISRe_</w:t>
      </w:r>
      <w:r w:rsidRPr="00E612ED">
        <w:rPr>
          <w:sz w:val="24"/>
          <w:szCs w:val="24"/>
        </w:rPr>
        <w:t>testata)</w:t>
      </w:r>
    </w:p>
    <w:p w:rsidR="003A5795" w:rsidRDefault="003A5795">
      <w:pPr>
        <w:ind w:left="284" w:hanging="284"/>
        <w:rPr>
          <w:sz w:val="24"/>
        </w:rPr>
      </w:pPr>
      <w:r>
        <w:rPr>
          <w:sz w:val="24"/>
        </w:rPr>
        <w:t>b)</w:t>
      </w:r>
      <w:r>
        <w:rPr>
          <w:sz w:val="24"/>
        </w:rPr>
        <w:tab/>
      </w:r>
      <w:r>
        <w:rPr>
          <w:sz w:val="24"/>
          <w:u w:val="single"/>
        </w:rPr>
        <w:t>il titolo</w:t>
      </w:r>
      <w:r>
        <w:rPr>
          <w:sz w:val="24"/>
        </w:rPr>
        <w:t xml:space="preserve"> del lavoro. Tutto </w:t>
      </w:r>
      <w:r w:rsidR="00E612ED">
        <w:rPr>
          <w:sz w:val="24"/>
        </w:rPr>
        <w:t xml:space="preserve">in maiuscole </w:t>
      </w:r>
      <w:r>
        <w:rPr>
          <w:sz w:val="24"/>
        </w:rPr>
        <w:t xml:space="preserve">(stile: </w:t>
      </w:r>
      <w:r w:rsidR="00A86263" w:rsidRPr="00A86263">
        <w:rPr>
          <w:sz w:val="24"/>
        </w:rPr>
        <w:t>PaperAISRE_TitoloPaper</w:t>
      </w:r>
      <w:r w:rsidRPr="00A86263">
        <w:rPr>
          <w:sz w:val="24"/>
        </w:rPr>
        <w:t>),</w:t>
      </w:r>
      <w:r>
        <w:rPr>
          <w:sz w:val="24"/>
        </w:rPr>
        <w:t xml:space="preserve"> </w:t>
      </w:r>
    </w:p>
    <w:p w:rsidR="00A86263" w:rsidRDefault="003A5795">
      <w:pPr>
        <w:ind w:left="284" w:hanging="284"/>
        <w:rPr>
          <w:sz w:val="24"/>
        </w:rPr>
      </w:pPr>
      <w:r>
        <w:rPr>
          <w:sz w:val="24"/>
        </w:rPr>
        <w:t>c)</w:t>
      </w:r>
      <w:r>
        <w:rPr>
          <w:sz w:val="24"/>
        </w:rPr>
        <w:tab/>
      </w:r>
      <w:r>
        <w:rPr>
          <w:sz w:val="24"/>
          <w:u w:val="single"/>
        </w:rPr>
        <w:t>gli autori</w:t>
      </w:r>
      <w:r>
        <w:rPr>
          <w:sz w:val="24"/>
        </w:rPr>
        <w:t xml:space="preserve"> </w:t>
      </w:r>
      <w:r w:rsidR="00A86263">
        <w:rPr>
          <w:sz w:val="24"/>
        </w:rPr>
        <w:t xml:space="preserve">e relativi recapiti (stile: </w:t>
      </w:r>
      <w:r w:rsidR="00A86263" w:rsidRPr="00A86263">
        <w:rPr>
          <w:sz w:val="24"/>
        </w:rPr>
        <w:t>PaperAISRe_Autori</w:t>
      </w:r>
      <w:r w:rsidR="00A86263">
        <w:rPr>
          <w:sz w:val="24"/>
        </w:rPr>
        <w:t>)</w:t>
      </w:r>
    </w:p>
    <w:p w:rsidR="00B76660" w:rsidRDefault="003A5795" w:rsidP="00515429">
      <w:pPr>
        <w:pStyle w:val="Rientrocorpodeltesto"/>
        <w:numPr>
          <w:ilvl w:val="0"/>
          <w:numId w:val="8"/>
        </w:numPr>
      </w:pPr>
      <w:r>
        <w:t xml:space="preserve">nome </w:t>
      </w:r>
      <w:r w:rsidR="00515429">
        <w:t xml:space="preserve">e cognome </w:t>
      </w:r>
      <w:r>
        <w:t xml:space="preserve">dell'autore (es.: Pietro A. </w:t>
      </w:r>
      <w:r w:rsidR="00515429">
        <w:t>Rossi</w:t>
      </w:r>
      <w:r>
        <w:t>). Per più autori, separare con virgole</w:t>
      </w:r>
      <w:r w:rsidR="00B76660">
        <w:t xml:space="preserve"> nella stessa riga</w:t>
      </w:r>
      <w:r>
        <w:t xml:space="preserve">. </w:t>
      </w:r>
    </w:p>
    <w:p w:rsidR="003A5795" w:rsidRDefault="00515429" w:rsidP="00515429">
      <w:pPr>
        <w:pStyle w:val="Rientrocorpodeltesto"/>
        <w:numPr>
          <w:ilvl w:val="0"/>
          <w:numId w:val="8"/>
        </w:numPr>
      </w:pPr>
      <w:r>
        <w:t>p</w:t>
      </w:r>
      <w:r w:rsidR="003A5795">
        <w:t xml:space="preserve">er </w:t>
      </w:r>
      <w:r w:rsidR="00B159F1">
        <w:t>ogni autore, inserire una nota a p</w:t>
      </w:r>
      <w:r>
        <w:t>iè</w:t>
      </w:r>
      <w:r w:rsidR="00B159F1">
        <w:t xml:space="preserve"> pa</w:t>
      </w:r>
      <w:r w:rsidR="00B76660">
        <w:t>gina con i dati di affiliazione completi</w:t>
      </w:r>
      <w:r w:rsidR="00B159F1">
        <w:t xml:space="preserve"> (Università, </w:t>
      </w:r>
      <w:r w:rsidR="001E5B6C">
        <w:t xml:space="preserve">Dipartimento, </w:t>
      </w:r>
      <w:r w:rsidR="00B76660">
        <w:t>Città</w:t>
      </w:r>
      <w:r w:rsidR="00B159F1">
        <w:t xml:space="preserve">, e-mail: </w:t>
      </w:r>
      <w:hyperlink r:id="rId8" w:history="1">
        <w:r w:rsidR="00B76660" w:rsidRPr="009B6F32">
          <w:rPr>
            <w:rStyle w:val="Collegamentoipertestuale"/>
          </w:rPr>
          <w:t>nnn@xxx.it</w:t>
        </w:r>
      </w:hyperlink>
      <w:r w:rsidR="00B76660">
        <w:t xml:space="preserve"> in caso di più autori, indicare il Corresponding author</w:t>
      </w:r>
      <w:r>
        <w:t xml:space="preserve"> tra parentesi</w:t>
      </w:r>
      <w:r w:rsidR="00B76660">
        <w:t>)</w:t>
      </w:r>
      <w:r>
        <w:t>.</w:t>
      </w:r>
      <w:r w:rsidR="00B76660">
        <w:t xml:space="preserve"> </w:t>
      </w:r>
    </w:p>
    <w:p w:rsidR="003A5795" w:rsidRDefault="003A5795">
      <w:pPr>
        <w:ind w:left="284" w:hanging="284"/>
        <w:rPr>
          <w:sz w:val="24"/>
        </w:rPr>
      </w:pPr>
      <w:r>
        <w:rPr>
          <w:sz w:val="24"/>
        </w:rPr>
        <w:t>d)</w:t>
      </w:r>
      <w:r>
        <w:rPr>
          <w:sz w:val="24"/>
        </w:rPr>
        <w:tab/>
      </w:r>
      <w:r>
        <w:rPr>
          <w:sz w:val="24"/>
          <w:u w:val="single"/>
        </w:rPr>
        <w:t>il sommario</w:t>
      </w:r>
      <w:r>
        <w:rPr>
          <w:sz w:val="24"/>
        </w:rPr>
        <w:t xml:space="preserve"> del lavoro.</w:t>
      </w:r>
    </w:p>
    <w:p w:rsidR="00A86263" w:rsidRDefault="003A5795">
      <w:pPr>
        <w:autoSpaceDE w:val="0"/>
        <w:autoSpaceDN w:val="0"/>
        <w:adjustRightInd w:val="0"/>
        <w:ind w:left="454" w:hanging="170"/>
        <w:jc w:val="both"/>
        <w:rPr>
          <w:sz w:val="24"/>
        </w:rPr>
      </w:pPr>
      <w:r>
        <w:rPr>
          <w:sz w:val="24"/>
        </w:rPr>
        <w:t>-</w:t>
      </w:r>
      <w:r>
        <w:rPr>
          <w:sz w:val="24"/>
        </w:rPr>
        <w:tab/>
        <w:t xml:space="preserve">SOMMARIO tutto in maiuscolo (stile: </w:t>
      </w:r>
      <w:r w:rsidR="00A86263" w:rsidRPr="00A86263">
        <w:rPr>
          <w:sz w:val="24"/>
        </w:rPr>
        <w:t>PaperAISRe_Titolo_Sommario</w:t>
      </w:r>
      <w:r w:rsidR="00EC6CBD">
        <w:rPr>
          <w:sz w:val="24"/>
        </w:rPr>
        <w:t>)</w:t>
      </w:r>
      <w:r>
        <w:rPr>
          <w:sz w:val="24"/>
        </w:rPr>
        <w:t xml:space="preserve">. </w:t>
      </w:r>
    </w:p>
    <w:p w:rsidR="003A5795" w:rsidRDefault="00A86263" w:rsidP="00951F1D">
      <w:pPr>
        <w:autoSpaceDE w:val="0"/>
        <w:autoSpaceDN w:val="0"/>
        <w:adjustRightInd w:val="0"/>
        <w:ind w:left="454"/>
        <w:jc w:val="both"/>
        <w:rPr>
          <w:sz w:val="24"/>
        </w:rPr>
      </w:pPr>
      <w:r>
        <w:rPr>
          <w:sz w:val="24"/>
        </w:rPr>
        <w:t>I</w:t>
      </w:r>
      <w:r w:rsidR="003A5795">
        <w:rPr>
          <w:sz w:val="24"/>
        </w:rPr>
        <w:t>l testo del sommario</w:t>
      </w:r>
      <w:r w:rsidR="00951F1D">
        <w:rPr>
          <w:sz w:val="24"/>
        </w:rPr>
        <w:t>,</w:t>
      </w:r>
      <w:r w:rsidR="003A5795">
        <w:rPr>
          <w:sz w:val="24"/>
        </w:rPr>
        <w:t xml:space="preserve"> tra le l0 e le 15 righe (stile: </w:t>
      </w:r>
      <w:r w:rsidRPr="00A86263">
        <w:rPr>
          <w:sz w:val="24"/>
        </w:rPr>
        <w:t>PaperAISRe_Contenuto Sommario</w:t>
      </w:r>
      <w:r w:rsidR="00E612ED">
        <w:rPr>
          <w:sz w:val="24"/>
        </w:rPr>
        <w:t>). Deve riassumere lo scopo e</w:t>
      </w:r>
      <w:r w:rsidR="003A5795">
        <w:rPr>
          <w:sz w:val="24"/>
        </w:rPr>
        <w:t xml:space="preserve"> il contenuto del lavoro, per permettere al lettore di identificare meglio quanto c'è nel lavoro. Non ripetere il testo del sommario nell'introduzione o nel capitolo conclusivo;</w:t>
      </w:r>
    </w:p>
    <w:p w:rsidR="003A5795" w:rsidRDefault="003A5795" w:rsidP="00C11731">
      <w:pPr>
        <w:pStyle w:val="PaperAISReTesto"/>
        <w:rPr>
          <w:i/>
        </w:rPr>
      </w:pPr>
      <w:r>
        <w:rPr>
          <w:b/>
        </w:rPr>
        <w:lastRenderedPageBreak/>
        <w:t>N. B.</w:t>
      </w:r>
      <w:r w:rsidR="00C11731">
        <w:t xml:space="preserve"> </w:t>
      </w:r>
      <w:r>
        <w:t xml:space="preserve">Tutto quanto sopra non deve </w:t>
      </w:r>
      <w:r w:rsidR="00515429">
        <w:t>superare</w:t>
      </w:r>
      <w:r>
        <w:t xml:space="preserve"> la prima pagina. (</w:t>
      </w:r>
      <w:r>
        <w:rPr>
          <w:i/>
        </w:rPr>
        <w:t>Vedi in coda al file l’esempio di prima pagina).</w:t>
      </w:r>
    </w:p>
    <w:p w:rsidR="003A5795" w:rsidRDefault="003A5795">
      <w:pPr>
        <w:autoSpaceDE w:val="0"/>
        <w:autoSpaceDN w:val="0"/>
        <w:adjustRightInd w:val="0"/>
        <w:rPr>
          <w:sz w:val="24"/>
        </w:rPr>
      </w:pPr>
    </w:p>
    <w:p w:rsidR="003A5795" w:rsidRDefault="003A5795">
      <w:pPr>
        <w:autoSpaceDE w:val="0"/>
        <w:autoSpaceDN w:val="0"/>
        <w:adjustRightInd w:val="0"/>
        <w:rPr>
          <w:b/>
          <w:sz w:val="24"/>
        </w:rPr>
      </w:pPr>
      <w:r>
        <w:rPr>
          <w:b/>
          <w:sz w:val="24"/>
        </w:rPr>
        <w:t>2. TESTO</w:t>
      </w:r>
    </w:p>
    <w:p w:rsidR="003A5795" w:rsidRDefault="003A5795" w:rsidP="00C11731">
      <w:pPr>
        <w:pStyle w:val="PaperAISReTesto"/>
      </w:pPr>
      <w:r>
        <w:t>Ogni capitolo del dattiloscritto deve avere un titolo, cominciando in generale con</w:t>
      </w:r>
    </w:p>
    <w:p w:rsidR="003A5795" w:rsidRPr="00876AFC" w:rsidRDefault="00D3050E" w:rsidP="00D3050E">
      <w:pPr>
        <w:pStyle w:val="PaperAISReTesto"/>
        <w:rPr>
          <w:b/>
          <w:sz w:val="24"/>
        </w:rPr>
      </w:pPr>
      <w:r w:rsidRPr="00876AFC">
        <w:rPr>
          <w:b/>
          <w:sz w:val="24"/>
        </w:rPr>
        <w:t xml:space="preserve">1. </w:t>
      </w:r>
      <w:r w:rsidR="00951F1D" w:rsidRPr="00876AFC">
        <w:rPr>
          <w:b/>
          <w:sz w:val="24"/>
        </w:rPr>
        <w:t>Introduzione</w:t>
      </w:r>
      <w:r w:rsidR="00515429" w:rsidRPr="00876AFC">
        <w:rPr>
          <w:b/>
          <w:sz w:val="24"/>
        </w:rPr>
        <w:t xml:space="preserve"> (Stile PaperAISRe_Titolo1)</w:t>
      </w:r>
    </w:p>
    <w:p w:rsidR="003A5795" w:rsidRDefault="003A5795" w:rsidP="00876AFC">
      <w:pPr>
        <w:pStyle w:val="PaperAISReTesto"/>
      </w:pPr>
      <w:r>
        <w:t>I titoli vanno numerati consecutivamente usando la numerazione araba</w:t>
      </w:r>
      <w:r w:rsidR="00515429">
        <w:t xml:space="preserve"> (numerazione automatica data dallo stile)</w:t>
      </w:r>
      <w:r>
        <w:t>. Un'ulteriore divisione dei capitoli usando sottotitoli è raccomandata per capitoli particolarmente lunghi. I sottotitoli vanno</w:t>
      </w:r>
      <w:r w:rsidR="00D3050E">
        <w:t xml:space="preserve"> con iniziale maiuscola e </w:t>
      </w:r>
      <w:r>
        <w:t xml:space="preserve">numerati con una seconda cifra </w:t>
      </w:r>
      <w:r w:rsidR="00876AFC" w:rsidRPr="00876AFC">
        <w:rPr>
          <w:i/>
          <w:sz w:val="24"/>
        </w:rPr>
        <w:t>(Stile PaperAISRe_Titolo1.1)</w:t>
      </w:r>
    </w:p>
    <w:p w:rsidR="003A5795" w:rsidRPr="00C11731" w:rsidRDefault="003A5795" w:rsidP="00C11731">
      <w:pPr>
        <w:pStyle w:val="PaperAISReTesto"/>
        <w:rPr>
          <w:b/>
        </w:rPr>
      </w:pPr>
      <w:r w:rsidRPr="00C11731">
        <w:rPr>
          <w:b/>
        </w:rPr>
        <w:t>Citazioni</w:t>
      </w:r>
    </w:p>
    <w:p w:rsidR="003A5795" w:rsidRDefault="003A5795" w:rsidP="00C11731">
      <w:pPr>
        <w:pStyle w:val="PaperAISReTesto"/>
      </w:pPr>
      <w:r>
        <w:t xml:space="preserve">Le citazioni di una o più frasi devono essere tra doppie virgolette. I riferimenti di pagina devono essere messi tra parentesi alla fine </w:t>
      </w:r>
      <w:r w:rsidR="00E612ED">
        <w:t>delle citazioni</w:t>
      </w:r>
      <w:r>
        <w:t>.</w:t>
      </w:r>
    </w:p>
    <w:p w:rsidR="003A5795" w:rsidRPr="00C11731" w:rsidRDefault="003A5795" w:rsidP="00C11731">
      <w:pPr>
        <w:pStyle w:val="PaperAISReTesto"/>
        <w:rPr>
          <w:b/>
        </w:rPr>
      </w:pPr>
      <w:r w:rsidRPr="00C11731">
        <w:rPr>
          <w:b/>
        </w:rPr>
        <w:t>Note</w:t>
      </w:r>
    </w:p>
    <w:p w:rsidR="003A5795" w:rsidRDefault="003A5795" w:rsidP="00C11731">
      <w:pPr>
        <w:pStyle w:val="PaperAISReTesto"/>
      </w:pPr>
      <w:r>
        <w:t xml:space="preserve">Le note devono essere </w:t>
      </w:r>
      <w:r w:rsidR="003226C0" w:rsidRPr="00E612ED">
        <w:rPr>
          <w:b/>
          <w:u w:val="single"/>
        </w:rPr>
        <w:t>evitate</w:t>
      </w:r>
      <w:r w:rsidR="003226C0">
        <w:t xml:space="preserve"> o </w:t>
      </w:r>
      <w:r w:rsidR="003226C0" w:rsidRPr="00E612ED">
        <w:rPr>
          <w:b/>
          <w:u w:val="single"/>
        </w:rPr>
        <w:t>ridotte al minimo</w:t>
      </w:r>
      <w:r w:rsidR="003226C0">
        <w:t xml:space="preserve"> indispensabile</w:t>
      </w:r>
      <w:r>
        <w:t>. I riferimenti bibliografici devono essere nel testo e non nelle note.</w:t>
      </w:r>
    </w:p>
    <w:p w:rsidR="003A5795" w:rsidRPr="00C11731" w:rsidRDefault="003A5795" w:rsidP="00C11731">
      <w:pPr>
        <w:pStyle w:val="PaperAISReTesto"/>
        <w:rPr>
          <w:b/>
        </w:rPr>
      </w:pPr>
      <w:r w:rsidRPr="00C11731">
        <w:rPr>
          <w:b/>
        </w:rPr>
        <w:t>Riferimenti bibliografici</w:t>
      </w:r>
    </w:p>
    <w:p w:rsidR="003A5795" w:rsidRDefault="00E612ED" w:rsidP="00C11731">
      <w:pPr>
        <w:pStyle w:val="PaperAISReTesto"/>
      </w:pPr>
      <w:r w:rsidRPr="00E612ED">
        <w:rPr>
          <w:u w:val="single"/>
        </w:rPr>
        <w:t>Tutti i</w:t>
      </w:r>
      <w:r w:rsidR="003A5795" w:rsidRPr="00E612ED">
        <w:rPr>
          <w:u w:val="single"/>
        </w:rPr>
        <w:t xml:space="preserve"> riferimenti bibliografi</w:t>
      </w:r>
      <w:r w:rsidRPr="00E612ED">
        <w:rPr>
          <w:u w:val="single"/>
        </w:rPr>
        <w:t>ci</w:t>
      </w:r>
      <w:r w:rsidR="003A5795" w:rsidRPr="00E612ED">
        <w:rPr>
          <w:u w:val="single"/>
        </w:rPr>
        <w:t xml:space="preserve"> devono essere </w:t>
      </w:r>
      <w:r w:rsidRPr="00E612ED">
        <w:rPr>
          <w:u w:val="single"/>
        </w:rPr>
        <w:t>citati</w:t>
      </w:r>
      <w:r w:rsidR="003A5795" w:rsidRPr="00E612ED">
        <w:rPr>
          <w:u w:val="single"/>
        </w:rPr>
        <w:t xml:space="preserve"> nel testo</w:t>
      </w:r>
      <w:r w:rsidR="003A5795">
        <w:t>, usando parentesi come nel seguente esempio: “(Ciciotti, 1997</w:t>
      </w:r>
      <w:r w:rsidR="003D1945">
        <w:t>; Rossi, Bianchi, 2014</w:t>
      </w:r>
      <w:r w:rsidR="003A5795">
        <w:t>)”.</w:t>
      </w:r>
      <w:r w:rsidR="00F5161F">
        <w:t xml:space="preserve"> Per i volumi con più di due autori “(Ciciotti </w:t>
      </w:r>
      <w:r w:rsidR="00F5161F" w:rsidRPr="00F5161F">
        <w:rPr>
          <w:i/>
        </w:rPr>
        <w:t>et al</w:t>
      </w:r>
      <w:r w:rsidR="00F5161F">
        <w:t>., 1997)”.</w:t>
      </w:r>
    </w:p>
    <w:p w:rsidR="00C11731" w:rsidRDefault="00C11731">
      <w:pPr>
        <w:autoSpaceDE w:val="0"/>
        <w:autoSpaceDN w:val="0"/>
        <w:adjustRightInd w:val="0"/>
        <w:rPr>
          <w:b/>
          <w:sz w:val="24"/>
        </w:rPr>
      </w:pPr>
    </w:p>
    <w:p w:rsidR="003A5795" w:rsidRDefault="003A5795">
      <w:pPr>
        <w:autoSpaceDE w:val="0"/>
        <w:autoSpaceDN w:val="0"/>
        <w:adjustRightInd w:val="0"/>
        <w:rPr>
          <w:b/>
          <w:sz w:val="24"/>
        </w:rPr>
      </w:pPr>
      <w:r>
        <w:rPr>
          <w:b/>
          <w:sz w:val="24"/>
        </w:rPr>
        <w:t>3. TABELLE,  FIGURE E GRAFICI</w:t>
      </w:r>
    </w:p>
    <w:p w:rsidR="003A5795" w:rsidRPr="00C11731" w:rsidRDefault="003A5795" w:rsidP="00C11731">
      <w:pPr>
        <w:pStyle w:val="PaperAISReTesto"/>
        <w:rPr>
          <w:i/>
        </w:rPr>
      </w:pPr>
      <w:r w:rsidRPr="00C11731">
        <w:rPr>
          <w:i/>
        </w:rPr>
        <w:t>3.1. Tabelle</w:t>
      </w:r>
    </w:p>
    <w:p w:rsidR="003A5795" w:rsidRDefault="003A5795" w:rsidP="00C11731">
      <w:pPr>
        <w:pStyle w:val="PaperAISReTesto"/>
      </w:pPr>
      <w:r>
        <w:t xml:space="preserve">Le tabelle devono essere numerate consecutivamente. </w:t>
      </w:r>
      <w:r w:rsidR="000B58AB">
        <w:t>Limitare le tabelle a quelle</w:t>
      </w:r>
      <w:r>
        <w:t xml:space="preserve"> strettamente necessarie. Esempio:</w:t>
      </w:r>
    </w:p>
    <w:p w:rsidR="003D26F2" w:rsidRPr="008474AC" w:rsidRDefault="003D26F2" w:rsidP="003D26F2">
      <w:pPr>
        <w:pStyle w:val="PaperAISRetitoloTabfig"/>
      </w:pPr>
      <w:r w:rsidRPr="008474AC">
        <w:t>Tabella 2 - Variabili di input ed output. Anno 2000</w:t>
      </w:r>
    </w:p>
    <w:tbl>
      <w:tblPr>
        <w:tblW w:w="8489" w:type="dxa"/>
        <w:jc w:val="center"/>
        <w:tblCellMar>
          <w:left w:w="70" w:type="dxa"/>
          <w:right w:w="70" w:type="dxa"/>
        </w:tblCellMar>
        <w:tblLook w:val="0000" w:firstRow="0" w:lastRow="0" w:firstColumn="0" w:lastColumn="0" w:noHBand="0" w:noVBand="0"/>
      </w:tblPr>
      <w:tblGrid>
        <w:gridCol w:w="2694"/>
        <w:gridCol w:w="1159"/>
        <w:gridCol w:w="1159"/>
        <w:gridCol w:w="1159"/>
        <w:gridCol w:w="1159"/>
        <w:gridCol w:w="1159"/>
      </w:tblGrid>
      <w:tr w:rsidR="003D26F2" w:rsidRPr="003D26F2" w:rsidTr="003D26F2">
        <w:trPr>
          <w:trHeight w:val="567"/>
          <w:jc w:val="center"/>
        </w:trPr>
        <w:tc>
          <w:tcPr>
            <w:tcW w:w="2694" w:type="dxa"/>
            <w:tcBorders>
              <w:top w:val="single" w:sz="4" w:space="0" w:color="auto"/>
              <w:bottom w:val="single" w:sz="4" w:space="0" w:color="auto"/>
            </w:tcBorders>
            <w:shd w:val="clear" w:color="auto" w:fill="auto"/>
            <w:noWrap/>
            <w:vAlign w:val="center"/>
          </w:tcPr>
          <w:p w:rsidR="003D26F2" w:rsidRPr="003D26F2" w:rsidRDefault="003D26F2" w:rsidP="00C11731">
            <w:pPr>
              <w:pStyle w:val="PaperTabella"/>
              <w:rPr>
                <w:i/>
              </w:rPr>
            </w:pPr>
            <w:r w:rsidRPr="003D26F2">
              <w:rPr>
                <w:i/>
              </w:rPr>
              <w:t>Settore</w:t>
            </w:r>
          </w:p>
        </w:tc>
        <w:tc>
          <w:tcPr>
            <w:tcW w:w="1159" w:type="dxa"/>
            <w:tcBorders>
              <w:top w:val="single" w:sz="4" w:space="0" w:color="auto"/>
              <w:bottom w:val="single" w:sz="4" w:space="0" w:color="auto"/>
            </w:tcBorders>
            <w:shd w:val="clear" w:color="auto" w:fill="auto"/>
            <w:noWrap/>
            <w:vAlign w:val="center"/>
          </w:tcPr>
          <w:p w:rsidR="003D26F2" w:rsidRPr="003D26F2" w:rsidRDefault="003D26F2" w:rsidP="00426A31">
            <w:pPr>
              <w:pStyle w:val="PaperTabella"/>
              <w:rPr>
                <w:i/>
              </w:rPr>
            </w:pPr>
            <w:r w:rsidRPr="003D26F2">
              <w:rPr>
                <w:i/>
              </w:rPr>
              <w:t>Fatturato (Mgl €)</w:t>
            </w:r>
          </w:p>
        </w:tc>
        <w:tc>
          <w:tcPr>
            <w:tcW w:w="1159" w:type="dxa"/>
            <w:tcBorders>
              <w:top w:val="single" w:sz="4" w:space="0" w:color="auto"/>
              <w:bottom w:val="single" w:sz="4" w:space="0" w:color="auto"/>
            </w:tcBorders>
            <w:shd w:val="clear" w:color="auto" w:fill="auto"/>
            <w:noWrap/>
            <w:vAlign w:val="center"/>
          </w:tcPr>
          <w:p w:rsidR="003D26F2" w:rsidRPr="003D26F2" w:rsidRDefault="003D26F2" w:rsidP="00426A31">
            <w:pPr>
              <w:pStyle w:val="PaperTabella"/>
              <w:rPr>
                <w:i/>
              </w:rPr>
            </w:pPr>
            <w:r w:rsidRPr="003D26F2">
              <w:rPr>
                <w:i/>
              </w:rPr>
              <w:t>Imm. Mat.</w:t>
            </w:r>
          </w:p>
          <w:p w:rsidR="003D26F2" w:rsidRPr="003D26F2" w:rsidRDefault="003D26F2" w:rsidP="00426A31">
            <w:pPr>
              <w:pStyle w:val="PaperTabella"/>
              <w:rPr>
                <w:i/>
              </w:rPr>
            </w:pPr>
            <w:r w:rsidRPr="003D26F2">
              <w:rPr>
                <w:i/>
              </w:rPr>
              <w:t>(Mgl. €)</w:t>
            </w:r>
          </w:p>
        </w:tc>
        <w:tc>
          <w:tcPr>
            <w:tcW w:w="1159" w:type="dxa"/>
            <w:tcBorders>
              <w:top w:val="single" w:sz="4" w:space="0" w:color="auto"/>
              <w:bottom w:val="single" w:sz="4" w:space="0" w:color="auto"/>
            </w:tcBorders>
            <w:shd w:val="clear" w:color="auto" w:fill="auto"/>
            <w:noWrap/>
            <w:vAlign w:val="center"/>
          </w:tcPr>
          <w:p w:rsidR="003D26F2" w:rsidRPr="003D26F2" w:rsidRDefault="003D26F2" w:rsidP="00426A31">
            <w:pPr>
              <w:pStyle w:val="PaperTabella"/>
              <w:rPr>
                <w:i/>
              </w:rPr>
            </w:pPr>
            <w:r w:rsidRPr="003D26F2">
              <w:rPr>
                <w:i/>
              </w:rPr>
              <w:t>Addetti</w:t>
            </w:r>
          </w:p>
          <w:p w:rsidR="003D26F2" w:rsidRPr="003D26F2" w:rsidRDefault="003D26F2" w:rsidP="00426A31">
            <w:pPr>
              <w:pStyle w:val="PaperTabella"/>
              <w:rPr>
                <w:i/>
              </w:rPr>
            </w:pPr>
            <w:r w:rsidRPr="003D26F2">
              <w:rPr>
                <w:i/>
              </w:rPr>
              <w:t>(unità)</w:t>
            </w:r>
          </w:p>
        </w:tc>
        <w:tc>
          <w:tcPr>
            <w:tcW w:w="1159" w:type="dxa"/>
            <w:tcBorders>
              <w:top w:val="single" w:sz="4" w:space="0" w:color="auto"/>
              <w:bottom w:val="single" w:sz="4" w:space="0" w:color="auto"/>
            </w:tcBorders>
            <w:shd w:val="clear" w:color="auto" w:fill="auto"/>
            <w:noWrap/>
            <w:vAlign w:val="center"/>
          </w:tcPr>
          <w:p w:rsidR="003D26F2" w:rsidRPr="003D26F2" w:rsidRDefault="003D26F2" w:rsidP="00426A31">
            <w:pPr>
              <w:pStyle w:val="PaperTabella"/>
              <w:rPr>
                <w:i/>
              </w:rPr>
            </w:pPr>
            <w:r w:rsidRPr="003D26F2">
              <w:rPr>
                <w:i/>
              </w:rPr>
              <w:t>Mat. Pr. (Mgl. €)</w:t>
            </w:r>
          </w:p>
        </w:tc>
        <w:tc>
          <w:tcPr>
            <w:tcW w:w="1159" w:type="dxa"/>
            <w:tcBorders>
              <w:top w:val="single" w:sz="4" w:space="0" w:color="auto"/>
              <w:bottom w:val="single" w:sz="4" w:space="0" w:color="auto"/>
            </w:tcBorders>
            <w:shd w:val="clear" w:color="auto" w:fill="auto"/>
            <w:noWrap/>
            <w:vAlign w:val="center"/>
          </w:tcPr>
          <w:p w:rsidR="003D26F2" w:rsidRPr="003D26F2" w:rsidRDefault="003D26F2" w:rsidP="00426A31">
            <w:pPr>
              <w:pStyle w:val="PaperTabella"/>
              <w:rPr>
                <w:i/>
              </w:rPr>
            </w:pPr>
            <w:r w:rsidRPr="003D26F2">
              <w:rPr>
                <w:i/>
              </w:rPr>
              <w:t>Servizi</w:t>
            </w:r>
          </w:p>
          <w:p w:rsidR="003D26F2" w:rsidRPr="003D26F2" w:rsidRDefault="003D26F2" w:rsidP="00426A31">
            <w:pPr>
              <w:pStyle w:val="PaperTabella"/>
              <w:rPr>
                <w:i/>
              </w:rPr>
            </w:pPr>
            <w:r w:rsidRPr="003D26F2">
              <w:rPr>
                <w:i/>
              </w:rPr>
              <w:t>(Mgl. €)</w:t>
            </w:r>
          </w:p>
        </w:tc>
      </w:tr>
      <w:tr w:rsidR="003D26F2" w:rsidRPr="008474AC" w:rsidTr="003D26F2">
        <w:trPr>
          <w:trHeight w:val="283"/>
          <w:jc w:val="center"/>
        </w:trPr>
        <w:tc>
          <w:tcPr>
            <w:tcW w:w="2694" w:type="dxa"/>
            <w:tcBorders>
              <w:top w:val="single" w:sz="4" w:space="0" w:color="auto"/>
            </w:tcBorders>
            <w:shd w:val="clear" w:color="auto" w:fill="auto"/>
            <w:noWrap/>
            <w:vAlign w:val="center"/>
          </w:tcPr>
          <w:p w:rsidR="003D26F2" w:rsidRPr="008474AC" w:rsidRDefault="003D26F2" w:rsidP="003D26F2">
            <w:pPr>
              <w:pStyle w:val="PaperTabella"/>
              <w:jc w:val="left"/>
              <w:rPr>
                <w:noProof/>
              </w:rPr>
            </w:pPr>
            <w:r w:rsidRPr="008474AC">
              <w:rPr>
                <w:noProof/>
              </w:rPr>
              <w:t xml:space="preserve">Alimentare e tabacco </w:t>
            </w:r>
          </w:p>
        </w:tc>
        <w:tc>
          <w:tcPr>
            <w:tcW w:w="1159" w:type="dxa"/>
            <w:tcBorders>
              <w:top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11</w:t>
            </w:r>
            <w:r>
              <w:rPr>
                <w:rFonts w:eastAsia="Times New Roman"/>
                <w:color w:val="000000"/>
              </w:rPr>
              <w:t>.</w:t>
            </w:r>
            <w:r w:rsidRPr="008474AC">
              <w:rPr>
                <w:rFonts w:eastAsia="Times New Roman"/>
                <w:color w:val="000000"/>
              </w:rPr>
              <w:t>904</w:t>
            </w:r>
          </w:p>
        </w:tc>
        <w:tc>
          <w:tcPr>
            <w:tcW w:w="1159" w:type="dxa"/>
            <w:tcBorders>
              <w:top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2</w:t>
            </w:r>
            <w:r>
              <w:rPr>
                <w:rFonts w:eastAsia="Times New Roman"/>
                <w:color w:val="000000"/>
              </w:rPr>
              <w:t>.</w:t>
            </w:r>
            <w:r w:rsidRPr="008474AC">
              <w:rPr>
                <w:rFonts w:eastAsia="Times New Roman"/>
                <w:color w:val="000000"/>
              </w:rPr>
              <w:t>500</w:t>
            </w:r>
          </w:p>
        </w:tc>
        <w:tc>
          <w:tcPr>
            <w:tcW w:w="1159" w:type="dxa"/>
            <w:tcBorders>
              <w:top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44</w:t>
            </w:r>
            <w:r>
              <w:rPr>
                <w:rFonts w:eastAsia="Times New Roman"/>
                <w:color w:val="000000"/>
              </w:rPr>
              <w:t>,</w:t>
            </w:r>
            <w:r w:rsidRPr="008474AC">
              <w:rPr>
                <w:rFonts w:eastAsia="Times New Roman"/>
                <w:color w:val="000000"/>
              </w:rPr>
              <w:t>9</w:t>
            </w:r>
          </w:p>
        </w:tc>
        <w:tc>
          <w:tcPr>
            <w:tcW w:w="1159" w:type="dxa"/>
            <w:tcBorders>
              <w:top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8068</w:t>
            </w:r>
          </w:p>
        </w:tc>
        <w:tc>
          <w:tcPr>
            <w:tcW w:w="1159" w:type="dxa"/>
            <w:tcBorders>
              <w:top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1800</w:t>
            </w:r>
          </w:p>
        </w:tc>
      </w:tr>
      <w:tr w:rsidR="003D26F2" w:rsidRPr="008474AC" w:rsidTr="003D26F2">
        <w:trPr>
          <w:trHeight w:val="283"/>
          <w:jc w:val="center"/>
        </w:trPr>
        <w:tc>
          <w:tcPr>
            <w:tcW w:w="2694" w:type="dxa"/>
            <w:shd w:val="clear" w:color="auto" w:fill="auto"/>
            <w:noWrap/>
            <w:vAlign w:val="center"/>
          </w:tcPr>
          <w:p w:rsidR="003D26F2" w:rsidRPr="008474AC" w:rsidRDefault="003D26F2" w:rsidP="003D26F2">
            <w:pPr>
              <w:pStyle w:val="PaperTabella"/>
              <w:jc w:val="left"/>
              <w:rPr>
                <w:noProof/>
              </w:rPr>
            </w:pPr>
            <w:r w:rsidRPr="008474AC">
              <w:rPr>
                <w:noProof/>
              </w:rPr>
              <w:t xml:space="preserve">Tessile e abbigliamento </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9</w:t>
            </w:r>
            <w:r>
              <w:rPr>
                <w:rFonts w:eastAsia="Times New Roman"/>
                <w:color w:val="000000"/>
              </w:rPr>
              <w:t>.</w:t>
            </w:r>
            <w:r w:rsidRPr="008474AC">
              <w:rPr>
                <w:rFonts w:eastAsia="Times New Roman"/>
                <w:color w:val="000000"/>
              </w:rPr>
              <w:t>104</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1</w:t>
            </w:r>
            <w:r>
              <w:rPr>
                <w:rFonts w:eastAsia="Times New Roman"/>
                <w:color w:val="000000"/>
              </w:rPr>
              <w:t>.</w:t>
            </w:r>
            <w:r w:rsidRPr="008474AC">
              <w:rPr>
                <w:rFonts w:eastAsia="Times New Roman"/>
                <w:color w:val="000000"/>
              </w:rPr>
              <w:t>639</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57</w:t>
            </w:r>
            <w:r>
              <w:rPr>
                <w:rFonts w:eastAsia="Times New Roman"/>
                <w:color w:val="000000"/>
              </w:rPr>
              <w:t>,</w:t>
            </w:r>
            <w:r w:rsidRPr="008474AC">
              <w:rPr>
                <w:rFonts w:eastAsia="Times New Roman"/>
                <w:color w:val="000000"/>
              </w:rPr>
              <w:t>1</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4125</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2691</w:t>
            </w:r>
          </w:p>
        </w:tc>
      </w:tr>
      <w:tr w:rsidR="003D26F2" w:rsidRPr="008474AC" w:rsidTr="003D26F2">
        <w:trPr>
          <w:trHeight w:val="283"/>
          <w:jc w:val="center"/>
        </w:trPr>
        <w:tc>
          <w:tcPr>
            <w:tcW w:w="2694" w:type="dxa"/>
            <w:shd w:val="clear" w:color="auto" w:fill="auto"/>
            <w:noWrap/>
            <w:vAlign w:val="center"/>
          </w:tcPr>
          <w:p w:rsidR="003D26F2" w:rsidRPr="008474AC" w:rsidRDefault="003D26F2" w:rsidP="003D26F2">
            <w:pPr>
              <w:pStyle w:val="PaperTabella"/>
              <w:jc w:val="left"/>
              <w:rPr>
                <w:noProof/>
              </w:rPr>
            </w:pPr>
            <w:r w:rsidRPr="008474AC">
              <w:rPr>
                <w:noProof/>
              </w:rPr>
              <w:t xml:space="preserve">Cuoio </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10</w:t>
            </w:r>
            <w:r>
              <w:rPr>
                <w:rFonts w:eastAsia="Times New Roman"/>
                <w:color w:val="000000"/>
              </w:rPr>
              <w:t>.</w:t>
            </w:r>
            <w:r w:rsidRPr="008474AC">
              <w:rPr>
                <w:rFonts w:eastAsia="Times New Roman"/>
                <w:color w:val="000000"/>
              </w:rPr>
              <w:t>311</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932</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54</w:t>
            </w:r>
            <w:r>
              <w:rPr>
                <w:rFonts w:eastAsia="Times New Roman"/>
                <w:color w:val="000000"/>
              </w:rPr>
              <w:t>,</w:t>
            </w:r>
            <w:r w:rsidRPr="008474AC">
              <w:rPr>
                <w:rFonts w:eastAsia="Times New Roman"/>
                <w:color w:val="000000"/>
              </w:rPr>
              <w:t>7</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5973</w:t>
            </w:r>
          </w:p>
        </w:tc>
        <w:tc>
          <w:tcPr>
            <w:tcW w:w="1159" w:type="dxa"/>
            <w:shd w:val="clear" w:color="auto" w:fill="auto"/>
            <w:noWrap/>
            <w:vAlign w:val="bottom"/>
          </w:tcPr>
          <w:p w:rsidR="003D26F2" w:rsidRPr="008474AC" w:rsidRDefault="003D26F2" w:rsidP="00426A31">
            <w:pPr>
              <w:pStyle w:val="PaperTabella"/>
              <w:rPr>
                <w:noProof/>
              </w:rPr>
            </w:pPr>
            <w:r w:rsidRPr="008474AC">
              <w:rPr>
                <w:rFonts w:eastAsia="Times New Roman"/>
                <w:color w:val="000000"/>
              </w:rPr>
              <w:t>2434</w:t>
            </w:r>
          </w:p>
        </w:tc>
      </w:tr>
      <w:tr w:rsidR="003D26F2" w:rsidRPr="008474AC" w:rsidTr="003D26F2">
        <w:trPr>
          <w:trHeight w:val="283"/>
          <w:jc w:val="center"/>
        </w:trPr>
        <w:tc>
          <w:tcPr>
            <w:tcW w:w="2694" w:type="dxa"/>
            <w:tcBorders>
              <w:bottom w:val="single" w:sz="4" w:space="0" w:color="auto"/>
            </w:tcBorders>
            <w:shd w:val="clear" w:color="auto" w:fill="auto"/>
            <w:noWrap/>
            <w:vAlign w:val="center"/>
          </w:tcPr>
          <w:p w:rsidR="003D26F2" w:rsidRPr="008474AC" w:rsidRDefault="003D26F2" w:rsidP="003D26F2">
            <w:pPr>
              <w:pStyle w:val="PaperTabella"/>
              <w:jc w:val="left"/>
              <w:rPr>
                <w:noProof/>
              </w:rPr>
            </w:pPr>
            <w:r w:rsidRPr="008474AC">
              <w:rPr>
                <w:noProof/>
              </w:rPr>
              <w:t xml:space="preserve">Altre ind. Manifatturiere </w:t>
            </w:r>
          </w:p>
        </w:tc>
        <w:tc>
          <w:tcPr>
            <w:tcW w:w="1159" w:type="dxa"/>
            <w:tcBorders>
              <w:bottom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7</w:t>
            </w:r>
            <w:r>
              <w:rPr>
                <w:rFonts w:eastAsia="Times New Roman"/>
                <w:color w:val="000000"/>
              </w:rPr>
              <w:t>.</w:t>
            </w:r>
            <w:r w:rsidRPr="008474AC">
              <w:rPr>
                <w:rFonts w:eastAsia="Times New Roman"/>
                <w:color w:val="000000"/>
              </w:rPr>
              <w:t>706</w:t>
            </w:r>
          </w:p>
        </w:tc>
        <w:tc>
          <w:tcPr>
            <w:tcW w:w="1159" w:type="dxa"/>
            <w:tcBorders>
              <w:bottom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1</w:t>
            </w:r>
            <w:r>
              <w:rPr>
                <w:rFonts w:eastAsia="Times New Roman"/>
                <w:color w:val="000000"/>
              </w:rPr>
              <w:t>.</w:t>
            </w:r>
            <w:r w:rsidRPr="008474AC">
              <w:rPr>
                <w:rFonts w:eastAsia="Times New Roman"/>
                <w:color w:val="000000"/>
              </w:rPr>
              <w:t>461</w:t>
            </w:r>
          </w:p>
        </w:tc>
        <w:tc>
          <w:tcPr>
            <w:tcW w:w="1159" w:type="dxa"/>
            <w:tcBorders>
              <w:bottom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52</w:t>
            </w:r>
            <w:r>
              <w:rPr>
                <w:rFonts w:eastAsia="Times New Roman"/>
                <w:color w:val="000000"/>
              </w:rPr>
              <w:t>,</w:t>
            </w:r>
            <w:r w:rsidRPr="008474AC">
              <w:rPr>
                <w:rFonts w:eastAsia="Times New Roman"/>
                <w:color w:val="000000"/>
              </w:rPr>
              <w:t>7</w:t>
            </w:r>
          </w:p>
        </w:tc>
        <w:tc>
          <w:tcPr>
            <w:tcW w:w="1159" w:type="dxa"/>
            <w:tcBorders>
              <w:bottom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4010</w:t>
            </w:r>
          </w:p>
        </w:tc>
        <w:tc>
          <w:tcPr>
            <w:tcW w:w="1159" w:type="dxa"/>
            <w:tcBorders>
              <w:bottom w:val="single" w:sz="4" w:space="0" w:color="auto"/>
            </w:tcBorders>
            <w:shd w:val="clear" w:color="auto" w:fill="auto"/>
            <w:noWrap/>
            <w:vAlign w:val="bottom"/>
          </w:tcPr>
          <w:p w:rsidR="003D26F2" w:rsidRPr="008474AC" w:rsidRDefault="003D26F2" w:rsidP="00426A31">
            <w:pPr>
              <w:pStyle w:val="PaperTabella"/>
              <w:rPr>
                <w:noProof/>
              </w:rPr>
            </w:pPr>
            <w:r w:rsidRPr="008474AC">
              <w:rPr>
                <w:rFonts w:eastAsia="Times New Roman"/>
                <w:color w:val="000000"/>
              </w:rPr>
              <w:t>1775</w:t>
            </w:r>
          </w:p>
        </w:tc>
      </w:tr>
    </w:tbl>
    <w:p w:rsidR="003A5795" w:rsidRDefault="003D26F2" w:rsidP="003D1945">
      <w:pPr>
        <w:pStyle w:val="PaperAISReDidascalia"/>
      </w:pPr>
      <w:r w:rsidRPr="008474AC">
        <w:rPr>
          <w:i/>
        </w:rPr>
        <w:t>Fonte:</w:t>
      </w:r>
      <w:r w:rsidRPr="008474AC">
        <w:t xml:space="preserve"> nostre elaborazioni su dati </w:t>
      </w:r>
      <w:r>
        <w:t xml:space="preserve">provenienti dal </w:t>
      </w:r>
      <w:r w:rsidRPr="008474AC">
        <w:t>database MIT</w:t>
      </w:r>
    </w:p>
    <w:p w:rsidR="00C11731" w:rsidRDefault="00C11731" w:rsidP="00C11731">
      <w:pPr>
        <w:pStyle w:val="PaperAISReTesto"/>
        <w:ind w:firstLine="0"/>
      </w:pPr>
    </w:p>
    <w:p w:rsidR="003A5795" w:rsidRPr="00C11731" w:rsidRDefault="003A5795" w:rsidP="00C11731">
      <w:pPr>
        <w:pStyle w:val="PaperAISReTesto"/>
        <w:rPr>
          <w:i/>
        </w:rPr>
      </w:pPr>
      <w:r w:rsidRPr="00C11731">
        <w:rPr>
          <w:i/>
        </w:rPr>
        <w:t>3.2. Figure</w:t>
      </w:r>
    </w:p>
    <w:p w:rsidR="003A5795" w:rsidRDefault="003A5795" w:rsidP="00C11731">
      <w:pPr>
        <w:pStyle w:val="PaperAISReTesto"/>
      </w:pPr>
      <w:r>
        <w:t>Devono essere inserite</w:t>
      </w:r>
      <w:r w:rsidR="000B58AB">
        <w:t xml:space="preserve"> nel testo nella loro posizione e </w:t>
      </w:r>
      <w:r>
        <w:t>devono essere numerate consecutivamente</w:t>
      </w:r>
      <w:r w:rsidR="000B58AB">
        <w:t>, come l</w:t>
      </w:r>
      <w:r w:rsidR="003D1945">
        <w:t>e tabelle. Riportare SEMPRE la f</w:t>
      </w:r>
      <w:r w:rsidR="000B58AB">
        <w:t>onte</w:t>
      </w:r>
    </w:p>
    <w:p w:rsidR="003A5795" w:rsidRDefault="003A5795" w:rsidP="00C11731">
      <w:pPr>
        <w:pStyle w:val="PaperAISReTesto"/>
      </w:pPr>
      <w:r>
        <w:t>Esempio:</w:t>
      </w:r>
    </w:p>
    <w:p w:rsidR="003A5795" w:rsidRDefault="003D1945" w:rsidP="003D1945">
      <w:pPr>
        <w:pStyle w:val="PaperAISRetitoloTabfig"/>
      </w:pPr>
      <w:r>
        <w:br w:type="page"/>
      </w:r>
      <w:r w:rsidR="003A5795" w:rsidRPr="00F5161F">
        <w:lastRenderedPageBreak/>
        <w:t>Figura 3</w:t>
      </w:r>
      <w:r w:rsidR="00F5161F">
        <w:t xml:space="preserve"> </w:t>
      </w:r>
      <w:r w:rsidR="007D124A">
        <w:t>–</w:t>
      </w:r>
      <w:r w:rsidR="003A5795" w:rsidRPr="00F5161F">
        <w:t xml:space="preserve"> </w:t>
      </w:r>
      <w:r w:rsidR="007D124A" w:rsidRPr="00F5161F">
        <w:t>L</w:t>
      </w:r>
      <w:r w:rsidR="007D124A">
        <w:t>e reti</w:t>
      </w:r>
      <w:r w:rsidR="007D124A" w:rsidRPr="00F5161F">
        <w:t xml:space="preserve"> </w:t>
      </w:r>
      <w:r w:rsidR="001700C3">
        <w:t>…</w:t>
      </w:r>
    </w:p>
    <w:p w:rsidR="003A5795" w:rsidRDefault="00905075">
      <w:pPr>
        <w:autoSpaceDE w:val="0"/>
        <w:autoSpaceDN w:val="0"/>
        <w:adjustRightInd w:val="0"/>
        <w:rPr>
          <w:sz w:val="24"/>
        </w:rPr>
      </w:pPr>
      <w:r w:rsidRPr="00BF3ACC">
        <w:rPr>
          <w:noProof/>
          <w:sz w:val="24"/>
          <w:lang w:bidi="ar-SA"/>
        </w:rPr>
        <w:drawing>
          <wp:inline distT="0" distB="0" distL="0" distR="0">
            <wp:extent cx="6105525" cy="1352550"/>
            <wp:effectExtent l="0" t="0" r="0" b="0"/>
            <wp:docPr id="1" name="Immagine 3" descr="C:\Users\diana\Pictures\bulletseGraficaVaria\UN-GURU-NETWORK-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diana\Pictures\bulletseGraficaVaria\UN-GURU-NETWORK-32.jpg"/>
                    <pic:cNvPicPr>
                      <a:picLocks noChangeAspect="1" noChangeArrowheads="1"/>
                    </pic:cNvPicPr>
                  </pic:nvPicPr>
                  <pic:blipFill>
                    <a:blip r:embed="rId9">
                      <a:grayscl/>
                      <a:extLst>
                        <a:ext uri="{28A0092B-C50C-407E-A947-70E740481C1C}">
                          <a14:useLocalDpi xmlns:a14="http://schemas.microsoft.com/office/drawing/2010/main" val="0"/>
                        </a:ext>
                      </a:extLst>
                    </a:blip>
                    <a:srcRect t="24525" r="6958" b="28264"/>
                    <a:stretch>
                      <a:fillRect/>
                    </a:stretch>
                  </pic:blipFill>
                  <pic:spPr bwMode="auto">
                    <a:xfrm>
                      <a:off x="0" y="0"/>
                      <a:ext cx="6105525" cy="1352550"/>
                    </a:xfrm>
                    <a:prstGeom prst="rect">
                      <a:avLst/>
                    </a:prstGeom>
                    <a:noFill/>
                    <a:ln>
                      <a:noFill/>
                    </a:ln>
                  </pic:spPr>
                </pic:pic>
              </a:graphicData>
            </a:graphic>
          </wp:inline>
        </w:drawing>
      </w:r>
    </w:p>
    <w:p w:rsidR="00C11731" w:rsidRDefault="003D1945">
      <w:pPr>
        <w:jc w:val="both"/>
        <w:rPr>
          <w:sz w:val="24"/>
        </w:rPr>
      </w:pPr>
      <w:r>
        <w:rPr>
          <w:sz w:val="24"/>
        </w:rPr>
        <w:t>Fonte: ….</w:t>
      </w:r>
    </w:p>
    <w:p w:rsidR="003D1945" w:rsidRDefault="003D1945">
      <w:pPr>
        <w:jc w:val="both"/>
        <w:rPr>
          <w:sz w:val="24"/>
        </w:rPr>
      </w:pPr>
    </w:p>
    <w:p w:rsidR="003A5795" w:rsidRPr="001700C3" w:rsidRDefault="003A5795" w:rsidP="001700C3">
      <w:pPr>
        <w:pStyle w:val="PaperAISReTesto"/>
        <w:rPr>
          <w:i/>
        </w:rPr>
      </w:pPr>
      <w:r w:rsidRPr="001700C3">
        <w:rPr>
          <w:i/>
        </w:rPr>
        <w:t>3.3. Grafici Excel</w:t>
      </w:r>
    </w:p>
    <w:p w:rsidR="003A5795" w:rsidRDefault="00C11731" w:rsidP="001700C3">
      <w:pPr>
        <w:pStyle w:val="PaperAISReTesto"/>
      </w:pPr>
      <w:r>
        <w:t>Devono essere</w:t>
      </w:r>
      <w:r w:rsidR="003A5795">
        <w:t xml:space="preserve"> inseriti come immagine, </w:t>
      </w:r>
      <w:r>
        <w:t>per</w:t>
      </w:r>
      <w:r w:rsidR="003A5795">
        <w:t xml:space="preserve"> garanti</w:t>
      </w:r>
      <w:r>
        <w:t>re</w:t>
      </w:r>
      <w:r w:rsidR="003A5795">
        <w:t xml:space="preserve"> il rispetto dell’impaginazione</w:t>
      </w:r>
      <w:r>
        <w:t>.</w:t>
      </w:r>
      <w:r w:rsidR="001700C3">
        <w:t xml:space="preserve"> </w:t>
      </w:r>
      <w:r w:rsidR="003A5795">
        <w:t xml:space="preserve">Per la numerazione ed il titolo </w:t>
      </w:r>
      <w:r w:rsidR="001700C3">
        <w:t>seguono le stesse indicazioni date per le</w:t>
      </w:r>
      <w:r w:rsidR="003A5795">
        <w:t xml:space="preserve"> Figure.</w:t>
      </w:r>
    </w:p>
    <w:p w:rsidR="003A5795" w:rsidRPr="001700C3" w:rsidRDefault="003A5795" w:rsidP="001700C3">
      <w:pPr>
        <w:pStyle w:val="PaperAISReTesto"/>
        <w:rPr>
          <w:i/>
        </w:rPr>
      </w:pPr>
      <w:r w:rsidRPr="001700C3">
        <w:rPr>
          <w:i/>
        </w:rPr>
        <w:t>3.4. Colori</w:t>
      </w:r>
    </w:p>
    <w:p w:rsidR="003A5795" w:rsidRDefault="003A5795" w:rsidP="001700C3">
      <w:pPr>
        <w:pStyle w:val="PaperAISReTesto"/>
      </w:pPr>
      <w:r>
        <w:t>Gli eventu</w:t>
      </w:r>
      <w:r w:rsidR="001700C3">
        <w:t xml:space="preserve">ali colori verranno conservati </w:t>
      </w:r>
      <w:r>
        <w:t>finché non si stampa</w:t>
      </w:r>
      <w:r w:rsidR="003226C0">
        <w:t xml:space="preserve">; eventuali pubblicazioni in formato cartaceo saranno </w:t>
      </w:r>
      <w:r w:rsidR="003226C0" w:rsidRPr="005F7687">
        <w:rPr>
          <w:b/>
        </w:rPr>
        <w:t>in bianco e nero</w:t>
      </w:r>
      <w:r>
        <w:t>.</w:t>
      </w:r>
    </w:p>
    <w:p w:rsidR="003A5795" w:rsidRDefault="003A5795" w:rsidP="00D12143">
      <w:pPr>
        <w:pStyle w:val="PaperAISReTesto"/>
      </w:pPr>
    </w:p>
    <w:p w:rsidR="003A5795" w:rsidRDefault="003A5795">
      <w:pPr>
        <w:autoSpaceDE w:val="0"/>
        <w:autoSpaceDN w:val="0"/>
        <w:adjustRightInd w:val="0"/>
        <w:rPr>
          <w:b/>
          <w:sz w:val="24"/>
        </w:rPr>
      </w:pPr>
      <w:r>
        <w:rPr>
          <w:b/>
          <w:sz w:val="24"/>
        </w:rPr>
        <w:t>4. EQUAZIONI E FORMULE MATEMATICHE</w:t>
      </w:r>
      <w:r w:rsidR="000B58AB">
        <w:rPr>
          <w:b/>
          <w:sz w:val="24"/>
        </w:rPr>
        <w:t xml:space="preserve"> </w:t>
      </w:r>
      <w:r w:rsidR="000B58AB" w:rsidRPr="003D1945">
        <w:rPr>
          <w:sz w:val="24"/>
        </w:rPr>
        <w:t>(Stile PaperAISRe_Equazione)</w:t>
      </w:r>
    </w:p>
    <w:p w:rsidR="003A5795" w:rsidRDefault="003A5795">
      <w:pPr>
        <w:autoSpaceDE w:val="0"/>
        <w:autoSpaceDN w:val="0"/>
        <w:adjustRightInd w:val="0"/>
        <w:rPr>
          <w:sz w:val="24"/>
        </w:rPr>
      </w:pPr>
      <w:r>
        <w:rPr>
          <w:sz w:val="24"/>
        </w:rPr>
        <w:t xml:space="preserve"> Equazioni e formule matematiche</w:t>
      </w:r>
      <w:r w:rsidR="007A3B31">
        <w:rPr>
          <w:sz w:val="24"/>
        </w:rPr>
        <w:t xml:space="preserve">, vanno sempre </w:t>
      </w:r>
      <w:r w:rsidR="007A3B31" w:rsidRPr="000B58AB">
        <w:rPr>
          <w:b/>
          <w:sz w:val="24"/>
        </w:rPr>
        <w:t>numerate</w:t>
      </w:r>
      <w:r w:rsidR="007A3B31">
        <w:rPr>
          <w:sz w:val="24"/>
        </w:rPr>
        <w:t xml:space="preserve"> </w:t>
      </w:r>
      <w:r w:rsidR="000B58AB">
        <w:rPr>
          <w:sz w:val="24"/>
        </w:rPr>
        <w:t xml:space="preserve">e </w:t>
      </w:r>
      <w:r w:rsidR="007A3B31">
        <w:rPr>
          <w:sz w:val="24"/>
        </w:rPr>
        <w:t xml:space="preserve">in righe separate (nel testo citare equazioni evitando </w:t>
      </w:r>
      <w:r w:rsidR="000B58AB">
        <w:rPr>
          <w:sz w:val="24"/>
        </w:rPr>
        <w:t xml:space="preserve">più di due livelli di apici o pedici; </w:t>
      </w:r>
      <w:r w:rsidR="00D12143">
        <w:rPr>
          <w:sz w:val="24"/>
        </w:rPr>
        <w:t>non</w:t>
      </w:r>
      <w:r w:rsidR="000B58AB">
        <w:rPr>
          <w:sz w:val="24"/>
        </w:rPr>
        <w:t xml:space="preserve"> cita</w:t>
      </w:r>
      <w:r w:rsidR="00D12143">
        <w:rPr>
          <w:sz w:val="24"/>
        </w:rPr>
        <w:t>re</w:t>
      </w:r>
      <w:r w:rsidR="000B58AB">
        <w:rPr>
          <w:sz w:val="24"/>
        </w:rPr>
        <w:t xml:space="preserve"> nelle note a p.pagina)</w:t>
      </w:r>
    </w:p>
    <w:p w:rsidR="003A5795" w:rsidRDefault="000B58AB">
      <w:pPr>
        <w:rPr>
          <w:sz w:val="24"/>
        </w:rPr>
      </w:pPr>
      <w:r>
        <w:rPr>
          <w:sz w:val="24"/>
        </w:rPr>
        <w:t>U</w:t>
      </w:r>
      <w:r w:rsidR="003A5795">
        <w:rPr>
          <w:sz w:val="24"/>
        </w:rPr>
        <w:t xml:space="preserve">sare una notazione quanto più possibile semplice e chiara. </w:t>
      </w:r>
    </w:p>
    <w:p w:rsidR="000B58AB" w:rsidRDefault="000B58AB" w:rsidP="000B58AB">
      <w:pPr>
        <w:pStyle w:val="PaperAISReEquazione"/>
        <w:rPr>
          <w:sz w:val="24"/>
        </w:rPr>
      </w:pPr>
      <w:r>
        <w:rPr>
          <w:sz w:val="24"/>
        </w:rPr>
        <w:tab/>
      </w:r>
      <w:r w:rsidRPr="00CD017A">
        <w:object w:dxaOrig="243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5pt;height:15.75pt" o:ole="">
            <v:imagedata r:id="rId10" o:title=""/>
          </v:shape>
          <o:OLEObject Type="Embed" ProgID="Equation.DSMT4" ShapeID="_x0000_i1026" DrawAspect="Content" ObjectID="_1668690644" r:id="rId11"/>
        </w:object>
      </w:r>
      <w:r>
        <w:tab/>
        <w:t>[1]</w:t>
      </w:r>
      <w:r>
        <w:tab/>
      </w:r>
    </w:p>
    <w:p w:rsidR="003A5795" w:rsidRDefault="003A5795">
      <w:pPr>
        <w:autoSpaceDE w:val="0"/>
        <w:autoSpaceDN w:val="0"/>
        <w:adjustRightInd w:val="0"/>
        <w:rPr>
          <w:b/>
          <w:sz w:val="24"/>
        </w:rPr>
      </w:pPr>
      <w:r>
        <w:rPr>
          <w:b/>
          <w:sz w:val="24"/>
        </w:rPr>
        <w:t>5. ABSTRACT IN INGLESE</w:t>
      </w:r>
    </w:p>
    <w:p w:rsidR="003A5795" w:rsidRDefault="003A5795">
      <w:pPr>
        <w:rPr>
          <w:sz w:val="24"/>
        </w:rPr>
      </w:pPr>
      <w:r>
        <w:rPr>
          <w:sz w:val="24"/>
        </w:rPr>
        <w:t>I</w:t>
      </w:r>
      <w:r w:rsidR="00D12143">
        <w:rPr>
          <w:sz w:val="24"/>
        </w:rPr>
        <w:t>l</w:t>
      </w:r>
      <w:r>
        <w:rPr>
          <w:sz w:val="24"/>
        </w:rPr>
        <w:t xml:space="preserve"> lavoro deve avere come </w:t>
      </w:r>
      <w:r w:rsidRPr="005C7CBC">
        <w:rPr>
          <w:sz w:val="24"/>
        </w:rPr>
        <w:t>ultima pagina un</w:t>
      </w:r>
      <w:r w:rsidRPr="005C7CBC">
        <w:rPr>
          <w:b/>
          <w:color w:val="3366FF"/>
          <w:sz w:val="36"/>
          <w:szCs w:val="36"/>
        </w:rPr>
        <w:t xml:space="preserve"> </w:t>
      </w:r>
      <w:r w:rsidRPr="003D1945">
        <w:rPr>
          <w:b/>
          <w:sz w:val="36"/>
          <w:szCs w:val="36"/>
          <w:u w:val="single"/>
        </w:rPr>
        <w:t>riassunto in inglese</w:t>
      </w:r>
      <w:r>
        <w:rPr>
          <w:sz w:val="24"/>
        </w:rPr>
        <w:t xml:space="preserve">. Questo </w:t>
      </w:r>
      <w:r w:rsidR="00D12143">
        <w:rPr>
          <w:sz w:val="24"/>
        </w:rPr>
        <w:t>va</w:t>
      </w:r>
      <w:r>
        <w:rPr>
          <w:sz w:val="24"/>
        </w:rPr>
        <w:t xml:space="preserve"> su foglio separato riportando </w:t>
      </w:r>
      <w:r w:rsidR="00D12143">
        <w:rPr>
          <w:sz w:val="24"/>
        </w:rPr>
        <w:t>come titolo ‘</w:t>
      </w:r>
      <w:r>
        <w:rPr>
          <w:sz w:val="24"/>
        </w:rPr>
        <w:t>ABSTRACT</w:t>
      </w:r>
      <w:r w:rsidR="00D12143">
        <w:rPr>
          <w:sz w:val="24"/>
        </w:rPr>
        <w:t>’</w:t>
      </w:r>
      <w:r>
        <w:rPr>
          <w:sz w:val="24"/>
        </w:rPr>
        <w:t xml:space="preserve"> e quindi, il riassunto battuto secondo le ste</w:t>
      </w:r>
      <w:r w:rsidR="00D12143">
        <w:rPr>
          <w:sz w:val="24"/>
        </w:rPr>
        <w:t>sse modalità di compilazione del</w:t>
      </w:r>
      <w:r>
        <w:rPr>
          <w:sz w:val="24"/>
        </w:rPr>
        <w:t xml:space="preserve"> test</w:t>
      </w:r>
      <w:r w:rsidR="00D12143">
        <w:rPr>
          <w:sz w:val="24"/>
        </w:rPr>
        <w:t>o</w:t>
      </w:r>
      <w:r>
        <w:rPr>
          <w:sz w:val="24"/>
        </w:rPr>
        <w:t xml:space="preserve">. II testo in ogni caso, </w:t>
      </w:r>
      <w:r w:rsidR="00D12143">
        <w:rPr>
          <w:sz w:val="24"/>
        </w:rPr>
        <w:t xml:space="preserve">non </w:t>
      </w:r>
      <w:r>
        <w:rPr>
          <w:sz w:val="24"/>
        </w:rPr>
        <w:t>supera una pagina dattiloscritta e risponde a finalità analoghe a quelle del sommario in italiano.</w:t>
      </w:r>
    </w:p>
    <w:p w:rsidR="003A5795" w:rsidRDefault="003A5795">
      <w:pPr>
        <w:autoSpaceDE w:val="0"/>
        <w:autoSpaceDN w:val="0"/>
        <w:adjustRightInd w:val="0"/>
        <w:rPr>
          <w:sz w:val="24"/>
        </w:rPr>
      </w:pPr>
    </w:p>
    <w:p w:rsidR="003A5795" w:rsidRDefault="003A5795">
      <w:pPr>
        <w:autoSpaceDE w:val="0"/>
        <w:autoSpaceDN w:val="0"/>
        <w:adjustRightInd w:val="0"/>
        <w:rPr>
          <w:b/>
          <w:sz w:val="24"/>
        </w:rPr>
      </w:pPr>
      <w:r>
        <w:rPr>
          <w:b/>
          <w:sz w:val="24"/>
        </w:rPr>
        <w:t>6. RICONOSCIMENTI</w:t>
      </w:r>
    </w:p>
    <w:p w:rsidR="003A5795" w:rsidRDefault="003A5795">
      <w:pPr>
        <w:rPr>
          <w:sz w:val="24"/>
        </w:rPr>
      </w:pPr>
      <w:r>
        <w:rPr>
          <w:sz w:val="24"/>
        </w:rPr>
        <w:t>Tutti i riconoscimenti e ringraziamenti devono seguire il testo e precedere i riferimenti bibliografici.</w:t>
      </w:r>
    </w:p>
    <w:p w:rsidR="003A5795" w:rsidRDefault="003A5795">
      <w:pPr>
        <w:autoSpaceDE w:val="0"/>
        <w:autoSpaceDN w:val="0"/>
        <w:adjustRightInd w:val="0"/>
        <w:rPr>
          <w:sz w:val="24"/>
        </w:rPr>
      </w:pPr>
    </w:p>
    <w:p w:rsidR="003A5795" w:rsidRDefault="003A5795">
      <w:pPr>
        <w:autoSpaceDE w:val="0"/>
        <w:autoSpaceDN w:val="0"/>
        <w:adjustRightInd w:val="0"/>
        <w:rPr>
          <w:b/>
          <w:sz w:val="24"/>
        </w:rPr>
      </w:pPr>
      <w:r>
        <w:rPr>
          <w:b/>
          <w:sz w:val="24"/>
        </w:rPr>
        <w:t>7. BIBLIOGRAFIA</w:t>
      </w:r>
    </w:p>
    <w:p w:rsidR="003A5795" w:rsidRPr="00D17FAD" w:rsidRDefault="003A5795">
      <w:pPr>
        <w:rPr>
          <w:sz w:val="22"/>
          <w:szCs w:val="22"/>
        </w:rPr>
      </w:pPr>
      <w:r w:rsidRPr="00D17FAD">
        <w:rPr>
          <w:sz w:val="22"/>
          <w:szCs w:val="22"/>
        </w:rPr>
        <w:t xml:space="preserve">Solo </w:t>
      </w:r>
      <w:r w:rsidR="003226C0" w:rsidRPr="00D17FAD">
        <w:rPr>
          <w:sz w:val="22"/>
          <w:szCs w:val="22"/>
        </w:rPr>
        <w:t>i testi</w:t>
      </w:r>
      <w:r w:rsidRPr="00D17FAD">
        <w:rPr>
          <w:sz w:val="22"/>
          <w:szCs w:val="22"/>
        </w:rPr>
        <w:t xml:space="preserve"> realmente </w:t>
      </w:r>
      <w:r w:rsidRPr="00D17FAD">
        <w:rPr>
          <w:b/>
          <w:sz w:val="22"/>
          <w:szCs w:val="22"/>
        </w:rPr>
        <w:t>citati nel testo</w:t>
      </w:r>
      <w:r w:rsidRPr="00D17FAD">
        <w:rPr>
          <w:sz w:val="22"/>
          <w:szCs w:val="22"/>
        </w:rPr>
        <w:t xml:space="preserve"> devono essere inclusi nella bibliografia e per contro</w:t>
      </w:r>
      <w:r w:rsidR="003D1945">
        <w:rPr>
          <w:sz w:val="22"/>
          <w:szCs w:val="22"/>
        </w:rPr>
        <w:t>,</w:t>
      </w:r>
      <w:r w:rsidRPr="00D17FAD">
        <w:rPr>
          <w:sz w:val="22"/>
          <w:szCs w:val="22"/>
        </w:rPr>
        <w:t xml:space="preserve"> tutti i lavori citati nel testo devono essere inclusi nei riferimenti bibliografici.</w:t>
      </w:r>
    </w:p>
    <w:p w:rsidR="003A5795" w:rsidRPr="00D17FAD" w:rsidRDefault="003A5795">
      <w:pPr>
        <w:numPr>
          <w:ins w:id="1" w:author="Paola B" w:date="2001-06-13T12:44:00Z"/>
        </w:numPr>
        <w:rPr>
          <w:sz w:val="22"/>
          <w:szCs w:val="22"/>
        </w:rPr>
      </w:pPr>
      <w:r w:rsidRPr="00D17FAD">
        <w:rPr>
          <w:sz w:val="22"/>
          <w:szCs w:val="22"/>
        </w:rPr>
        <w:t xml:space="preserve">(stile: </w:t>
      </w:r>
      <w:r w:rsidRPr="00D17FAD">
        <w:rPr>
          <w:i/>
          <w:sz w:val="22"/>
          <w:szCs w:val="22"/>
        </w:rPr>
        <w:t>bibliografia</w:t>
      </w:r>
      <w:r w:rsidRPr="00D17FAD">
        <w:rPr>
          <w:sz w:val="22"/>
          <w:szCs w:val="22"/>
        </w:rPr>
        <w:t>)</w:t>
      </w:r>
    </w:p>
    <w:p w:rsidR="00D12885" w:rsidRPr="00D17FAD" w:rsidRDefault="003A5795">
      <w:pPr>
        <w:rPr>
          <w:sz w:val="22"/>
          <w:szCs w:val="22"/>
        </w:rPr>
      </w:pPr>
      <w:r w:rsidRPr="00D17FAD">
        <w:rPr>
          <w:sz w:val="22"/>
          <w:szCs w:val="22"/>
        </w:rPr>
        <w:t xml:space="preserve">I riferimenti bibliografici devono essere battuti in ordine alfabetico secondo il cognome del primo degli autori. </w:t>
      </w:r>
    </w:p>
    <w:p w:rsidR="003A5795" w:rsidRPr="00D17FAD" w:rsidRDefault="003A5795">
      <w:pPr>
        <w:rPr>
          <w:sz w:val="22"/>
          <w:szCs w:val="22"/>
        </w:rPr>
      </w:pPr>
      <w:r w:rsidRPr="00D17FAD">
        <w:rPr>
          <w:sz w:val="22"/>
          <w:szCs w:val="22"/>
        </w:rPr>
        <w:t>Gli esempi che seguono illustrano differenti tipi di riferimenti bibliografici.</w:t>
      </w:r>
    </w:p>
    <w:p w:rsidR="003A5795" w:rsidRPr="00D17FAD" w:rsidRDefault="003A5795">
      <w:pPr>
        <w:jc w:val="both"/>
        <w:rPr>
          <w:sz w:val="22"/>
          <w:szCs w:val="22"/>
        </w:rPr>
      </w:pPr>
    </w:p>
    <w:p w:rsidR="003A5795" w:rsidRPr="00D17FAD" w:rsidRDefault="003A5795">
      <w:pPr>
        <w:jc w:val="both"/>
        <w:rPr>
          <w:sz w:val="22"/>
          <w:szCs w:val="22"/>
          <w:lang w:val="en-GB"/>
        </w:rPr>
      </w:pPr>
      <w:r w:rsidRPr="00D17FAD">
        <w:rPr>
          <w:sz w:val="22"/>
          <w:szCs w:val="22"/>
          <w:lang w:val="en-GB"/>
        </w:rPr>
        <w:t>Esempi:</w:t>
      </w:r>
    </w:p>
    <w:p w:rsidR="003A5795" w:rsidRPr="00D17FAD" w:rsidRDefault="003A5795">
      <w:pPr>
        <w:jc w:val="both"/>
        <w:rPr>
          <w:sz w:val="22"/>
          <w:szCs w:val="22"/>
          <w:lang w:val="en-GB"/>
        </w:rPr>
      </w:pPr>
    </w:p>
    <w:p w:rsidR="003A5795" w:rsidRPr="00D17FAD" w:rsidRDefault="003A5795">
      <w:pPr>
        <w:jc w:val="both"/>
        <w:rPr>
          <w:sz w:val="22"/>
          <w:szCs w:val="22"/>
          <w:lang w:val="en-GB"/>
        </w:rPr>
      </w:pPr>
      <w:r w:rsidRPr="00D17FAD">
        <w:rPr>
          <w:b/>
          <w:sz w:val="22"/>
          <w:szCs w:val="22"/>
          <w:lang w:val="en-GB"/>
        </w:rPr>
        <w:t xml:space="preserve">1. </w:t>
      </w:r>
      <w:r w:rsidRPr="00D17FAD">
        <w:rPr>
          <w:sz w:val="22"/>
          <w:szCs w:val="22"/>
          <w:lang w:val="en-GB"/>
        </w:rPr>
        <w:t>Libri di autore singolo</w:t>
      </w:r>
    </w:p>
    <w:p w:rsidR="003A5795" w:rsidRPr="00D17FAD" w:rsidRDefault="003A5795">
      <w:pPr>
        <w:tabs>
          <w:tab w:val="left" w:pos="296"/>
          <w:tab w:val="right" w:pos="8764"/>
        </w:tabs>
        <w:ind w:left="296" w:hanging="296"/>
        <w:jc w:val="both"/>
        <w:rPr>
          <w:sz w:val="22"/>
          <w:szCs w:val="22"/>
          <w:lang w:val="en-US"/>
        </w:rPr>
      </w:pPr>
      <w:r w:rsidRPr="00D17FAD">
        <w:rPr>
          <w:sz w:val="22"/>
          <w:szCs w:val="22"/>
          <w:lang w:val="en-GB"/>
        </w:rPr>
        <w:t>Hewings G.J.F. (1977)</w:t>
      </w:r>
      <w:r w:rsidR="00D12143" w:rsidRPr="00D17FAD">
        <w:rPr>
          <w:sz w:val="22"/>
          <w:szCs w:val="22"/>
          <w:lang w:val="en-GB"/>
        </w:rPr>
        <w:t>,</w:t>
      </w:r>
      <w:r w:rsidRPr="00D17FAD">
        <w:rPr>
          <w:sz w:val="22"/>
          <w:szCs w:val="22"/>
          <w:lang w:val="en-GB"/>
        </w:rPr>
        <w:t xml:space="preserve"> </w:t>
      </w:r>
      <w:r w:rsidRPr="00D17FAD">
        <w:rPr>
          <w:i/>
          <w:sz w:val="22"/>
          <w:szCs w:val="22"/>
          <w:lang w:val="en-GB"/>
        </w:rPr>
        <w:t>Regional Indu</w:t>
      </w:r>
      <w:r w:rsidR="00F5161F" w:rsidRPr="00D17FAD">
        <w:rPr>
          <w:i/>
          <w:sz w:val="22"/>
          <w:szCs w:val="22"/>
          <w:lang w:val="en-GB"/>
        </w:rPr>
        <w:t>strial Analysis and Development.</w:t>
      </w:r>
      <w:r w:rsidRPr="00D17FAD">
        <w:rPr>
          <w:i/>
          <w:sz w:val="22"/>
          <w:szCs w:val="22"/>
          <w:lang w:val="en-GB"/>
        </w:rPr>
        <w:t xml:space="preserve"> </w:t>
      </w:r>
      <w:r w:rsidR="00F5161F" w:rsidRPr="00D17FAD">
        <w:rPr>
          <w:sz w:val="22"/>
          <w:szCs w:val="22"/>
          <w:lang w:val="en-US"/>
        </w:rPr>
        <w:t xml:space="preserve">New York: </w:t>
      </w:r>
      <w:r w:rsidRPr="00D17FAD">
        <w:rPr>
          <w:sz w:val="22"/>
          <w:szCs w:val="22"/>
          <w:lang w:val="en-US"/>
        </w:rPr>
        <w:t>St. Martin's Press</w:t>
      </w:r>
      <w:r w:rsidR="00F5161F" w:rsidRPr="00D17FAD">
        <w:rPr>
          <w:sz w:val="22"/>
          <w:szCs w:val="22"/>
          <w:lang w:val="en-US"/>
        </w:rPr>
        <w:t>.</w:t>
      </w:r>
      <w:r w:rsidRPr="00D17FAD">
        <w:rPr>
          <w:sz w:val="22"/>
          <w:szCs w:val="22"/>
          <w:lang w:val="en-US"/>
        </w:rPr>
        <w:t xml:space="preserve"> </w:t>
      </w:r>
    </w:p>
    <w:p w:rsidR="00F3687B" w:rsidRPr="003D1945" w:rsidRDefault="00F3687B" w:rsidP="00F3687B">
      <w:pPr>
        <w:rPr>
          <w:sz w:val="22"/>
          <w:szCs w:val="22"/>
        </w:rPr>
      </w:pPr>
      <w:r w:rsidRPr="003D1945">
        <w:rPr>
          <w:sz w:val="22"/>
          <w:szCs w:val="22"/>
        </w:rPr>
        <w:t>Più pubblicazioni dello stesso autore devono essere citate in modo completo, compreso il cognome dell'autore e collocate in ordine cronologico con aggiunto un codice alfabetico se due o più articoli sono scritti nello stesso anno. Lavori in cui un autore è il primo coautore seguono i lavori in cui egli è autore singolo, in un ordine alfabetico determinato dal cognome del secondo autore.</w:t>
      </w:r>
    </w:p>
    <w:p w:rsidR="00F3687B" w:rsidRPr="00D17FAD" w:rsidRDefault="00F3687B" w:rsidP="00F3687B">
      <w:pPr>
        <w:rPr>
          <w:sz w:val="22"/>
          <w:szCs w:val="22"/>
          <w:lang w:val="en-GB"/>
        </w:rPr>
      </w:pPr>
      <w:r w:rsidRPr="00D17FAD">
        <w:rPr>
          <w:sz w:val="22"/>
          <w:szCs w:val="22"/>
          <w:lang w:val="en-GB"/>
        </w:rPr>
        <w:lastRenderedPageBreak/>
        <w:t>Alonso W. (</w:t>
      </w:r>
      <w:r w:rsidRPr="00D17FAD">
        <w:rPr>
          <w:color w:val="FF0000"/>
          <w:sz w:val="22"/>
          <w:szCs w:val="22"/>
          <w:lang w:val="en-GB"/>
        </w:rPr>
        <w:t>1964a</w:t>
      </w:r>
      <w:r w:rsidR="00F5161F" w:rsidRPr="00D17FAD">
        <w:rPr>
          <w:sz w:val="22"/>
          <w:szCs w:val="22"/>
          <w:lang w:val="en-GB"/>
        </w:rPr>
        <w:t>), Location Theory.</w:t>
      </w:r>
      <w:r w:rsidRPr="00D17FAD">
        <w:rPr>
          <w:sz w:val="22"/>
          <w:szCs w:val="22"/>
          <w:lang w:val="en-GB"/>
        </w:rPr>
        <w:t xml:space="preserve"> </w:t>
      </w:r>
      <w:r w:rsidR="00F5161F" w:rsidRPr="00D17FAD">
        <w:rPr>
          <w:sz w:val="22"/>
          <w:szCs w:val="22"/>
          <w:lang w:val="en-GB"/>
        </w:rPr>
        <w:t>I</w:t>
      </w:r>
      <w:r w:rsidRPr="00D17FAD">
        <w:rPr>
          <w:sz w:val="22"/>
          <w:szCs w:val="22"/>
          <w:lang w:val="en-GB"/>
        </w:rPr>
        <w:t>n</w:t>
      </w:r>
      <w:r w:rsidR="00F5161F" w:rsidRPr="00D17FAD">
        <w:rPr>
          <w:sz w:val="22"/>
          <w:szCs w:val="22"/>
          <w:lang w:val="en-GB"/>
        </w:rPr>
        <w:t>:</w:t>
      </w:r>
      <w:r w:rsidRPr="00D17FAD">
        <w:rPr>
          <w:sz w:val="22"/>
          <w:szCs w:val="22"/>
          <w:lang w:val="en-GB"/>
        </w:rPr>
        <w:t xml:space="preserve"> Friedmann J.</w:t>
      </w:r>
      <w:r w:rsidR="00F5161F" w:rsidRPr="00D17FAD">
        <w:rPr>
          <w:sz w:val="22"/>
          <w:szCs w:val="22"/>
          <w:lang w:val="en-GB"/>
        </w:rPr>
        <w:t>,</w:t>
      </w:r>
      <w:r w:rsidRPr="00D17FAD">
        <w:rPr>
          <w:sz w:val="22"/>
          <w:szCs w:val="22"/>
          <w:lang w:val="en-GB"/>
        </w:rPr>
        <w:t xml:space="preserve"> Alonso W. (eds.), </w:t>
      </w:r>
      <w:r w:rsidRPr="00D17FAD">
        <w:rPr>
          <w:i/>
          <w:sz w:val="22"/>
          <w:szCs w:val="22"/>
          <w:lang w:val="en-GB"/>
        </w:rPr>
        <w:t>Regional Development and Planning: a Reader</w:t>
      </w:r>
      <w:r w:rsidR="00F5161F" w:rsidRPr="00D17FAD">
        <w:rPr>
          <w:sz w:val="22"/>
          <w:szCs w:val="22"/>
          <w:lang w:val="en-GB"/>
        </w:rPr>
        <w:t>.</w:t>
      </w:r>
      <w:r w:rsidRPr="00D17FAD">
        <w:rPr>
          <w:sz w:val="22"/>
          <w:szCs w:val="22"/>
          <w:lang w:val="en-GB"/>
        </w:rPr>
        <w:t xml:space="preserve"> </w:t>
      </w:r>
      <w:r w:rsidR="00F5161F" w:rsidRPr="00D17FAD">
        <w:rPr>
          <w:sz w:val="22"/>
          <w:szCs w:val="22"/>
          <w:lang w:val="en-GB"/>
        </w:rPr>
        <w:t xml:space="preserve">Cambridge: </w:t>
      </w:r>
      <w:r w:rsidRPr="00D17FAD">
        <w:rPr>
          <w:sz w:val="22"/>
          <w:szCs w:val="22"/>
          <w:lang w:val="en-GB"/>
        </w:rPr>
        <w:t>MIT Press</w:t>
      </w:r>
      <w:r w:rsidR="00F5161F" w:rsidRPr="00D17FAD">
        <w:rPr>
          <w:sz w:val="22"/>
          <w:szCs w:val="22"/>
          <w:lang w:val="en-GB"/>
        </w:rPr>
        <w:t xml:space="preserve">. </w:t>
      </w:r>
      <w:r w:rsidRPr="00D17FAD">
        <w:rPr>
          <w:sz w:val="22"/>
          <w:szCs w:val="22"/>
          <w:lang w:val="en-GB"/>
        </w:rPr>
        <w:t>78-106</w:t>
      </w:r>
      <w:r w:rsidR="00F5161F" w:rsidRPr="00D17FAD">
        <w:rPr>
          <w:sz w:val="22"/>
          <w:szCs w:val="22"/>
          <w:lang w:val="en-GB"/>
        </w:rPr>
        <w:t>.</w:t>
      </w:r>
    </w:p>
    <w:p w:rsidR="00F3687B" w:rsidRPr="00D17FAD" w:rsidRDefault="00F3687B" w:rsidP="00F3687B">
      <w:pPr>
        <w:rPr>
          <w:sz w:val="22"/>
          <w:szCs w:val="22"/>
        </w:rPr>
      </w:pPr>
      <w:r w:rsidRPr="00D17FAD">
        <w:rPr>
          <w:sz w:val="22"/>
          <w:szCs w:val="22"/>
          <w:lang w:val="en-GB"/>
        </w:rPr>
        <w:t>Alonso W. (</w:t>
      </w:r>
      <w:r w:rsidRPr="00D17FAD">
        <w:rPr>
          <w:color w:val="FF0000"/>
          <w:sz w:val="22"/>
          <w:szCs w:val="22"/>
          <w:lang w:val="en-GB"/>
        </w:rPr>
        <w:t>1964b</w:t>
      </w:r>
      <w:r w:rsidRPr="00D17FAD">
        <w:rPr>
          <w:sz w:val="22"/>
          <w:szCs w:val="22"/>
          <w:lang w:val="en-GB"/>
        </w:rPr>
        <w:t xml:space="preserve">), </w:t>
      </w:r>
      <w:r w:rsidRPr="00D17FAD">
        <w:rPr>
          <w:i/>
          <w:sz w:val="22"/>
          <w:szCs w:val="22"/>
          <w:lang w:val="en-GB"/>
        </w:rPr>
        <w:t>Location and Land Use: Towards a General Theory of Land Rent</w:t>
      </w:r>
      <w:r w:rsidR="00F5161F" w:rsidRPr="00D17FAD">
        <w:rPr>
          <w:sz w:val="22"/>
          <w:szCs w:val="22"/>
          <w:lang w:val="en-GB"/>
        </w:rPr>
        <w:t>.</w:t>
      </w:r>
      <w:r w:rsidRPr="00D17FAD">
        <w:rPr>
          <w:sz w:val="22"/>
          <w:szCs w:val="22"/>
          <w:lang w:val="en-GB"/>
        </w:rPr>
        <w:t xml:space="preserve"> </w:t>
      </w:r>
      <w:r w:rsidR="00F5161F" w:rsidRPr="00D17FAD">
        <w:rPr>
          <w:sz w:val="22"/>
          <w:szCs w:val="22"/>
        </w:rPr>
        <w:t xml:space="preserve">Cambridge: </w:t>
      </w:r>
      <w:r w:rsidRPr="00D17FAD">
        <w:rPr>
          <w:sz w:val="22"/>
          <w:szCs w:val="22"/>
        </w:rPr>
        <w:t>Harvard University</w:t>
      </w:r>
      <w:r w:rsidR="00F5161F" w:rsidRPr="00D17FAD">
        <w:rPr>
          <w:sz w:val="22"/>
          <w:szCs w:val="22"/>
        </w:rPr>
        <w:t xml:space="preserve"> Press</w:t>
      </w:r>
      <w:r w:rsidRPr="00D17FAD">
        <w:rPr>
          <w:sz w:val="22"/>
          <w:szCs w:val="22"/>
        </w:rPr>
        <w:t>.</w:t>
      </w:r>
    </w:p>
    <w:p w:rsidR="003A5795" w:rsidRPr="00D17FAD" w:rsidRDefault="003A5795">
      <w:pPr>
        <w:tabs>
          <w:tab w:val="left" w:pos="296"/>
          <w:tab w:val="right" w:pos="8764"/>
        </w:tabs>
        <w:jc w:val="both"/>
        <w:rPr>
          <w:sz w:val="22"/>
          <w:szCs w:val="22"/>
        </w:rPr>
      </w:pPr>
    </w:p>
    <w:p w:rsidR="003A5795" w:rsidRPr="00D17FAD" w:rsidRDefault="003A5795">
      <w:pPr>
        <w:jc w:val="both"/>
        <w:rPr>
          <w:sz w:val="22"/>
          <w:szCs w:val="22"/>
        </w:rPr>
      </w:pPr>
      <w:r w:rsidRPr="00D17FAD">
        <w:rPr>
          <w:b/>
          <w:sz w:val="22"/>
          <w:szCs w:val="22"/>
        </w:rPr>
        <w:t>2.</w:t>
      </w:r>
      <w:r w:rsidRPr="00D17FAD">
        <w:rPr>
          <w:sz w:val="22"/>
          <w:szCs w:val="22"/>
        </w:rPr>
        <w:t xml:space="preserve"> Libri di più autori</w:t>
      </w:r>
    </w:p>
    <w:p w:rsidR="00D12885" w:rsidRPr="003D1945" w:rsidRDefault="00D12885" w:rsidP="00D12885">
      <w:pPr>
        <w:rPr>
          <w:sz w:val="22"/>
          <w:szCs w:val="22"/>
        </w:rPr>
      </w:pPr>
      <w:r w:rsidRPr="003D1945">
        <w:rPr>
          <w:sz w:val="22"/>
          <w:szCs w:val="22"/>
        </w:rPr>
        <w:t xml:space="preserve">L'abbreviazione </w:t>
      </w:r>
      <w:r w:rsidRPr="003D1945">
        <w:rPr>
          <w:i/>
          <w:sz w:val="22"/>
          <w:szCs w:val="22"/>
        </w:rPr>
        <w:t>e</w:t>
      </w:r>
      <w:r w:rsidR="005F7687" w:rsidRPr="003D1945">
        <w:rPr>
          <w:i/>
          <w:sz w:val="22"/>
          <w:szCs w:val="22"/>
        </w:rPr>
        <w:t>t al</w:t>
      </w:r>
      <w:r w:rsidR="005F7687" w:rsidRPr="003D1945">
        <w:rPr>
          <w:sz w:val="22"/>
          <w:szCs w:val="22"/>
        </w:rPr>
        <w:t>.</w:t>
      </w:r>
      <w:r w:rsidRPr="003D1945">
        <w:rPr>
          <w:sz w:val="22"/>
          <w:szCs w:val="22"/>
        </w:rPr>
        <w:t xml:space="preserve"> non deve essere usata nella lista dei riferimenti bibliografici</w:t>
      </w:r>
    </w:p>
    <w:p w:rsidR="003A5795" w:rsidRPr="00027804" w:rsidRDefault="003A5795">
      <w:pPr>
        <w:tabs>
          <w:tab w:val="left" w:pos="296"/>
          <w:tab w:val="right" w:pos="8751"/>
        </w:tabs>
        <w:ind w:left="296" w:hanging="296"/>
        <w:jc w:val="both"/>
        <w:rPr>
          <w:sz w:val="22"/>
          <w:szCs w:val="22"/>
        </w:rPr>
      </w:pPr>
      <w:r w:rsidRPr="00D17FAD">
        <w:rPr>
          <w:sz w:val="22"/>
          <w:szCs w:val="22"/>
          <w:lang w:val="en-GB"/>
        </w:rPr>
        <w:t>Miernyk W.H., Shellhamer K.L., Brown D.M., Coccari R.L., Gallagher C.J., Wineman W.H. (1970)</w:t>
      </w:r>
      <w:r w:rsidR="00F5161F" w:rsidRPr="00D17FAD">
        <w:rPr>
          <w:sz w:val="22"/>
          <w:szCs w:val="22"/>
          <w:lang w:val="en-GB"/>
        </w:rPr>
        <w:t>,</w:t>
      </w:r>
      <w:r w:rsidRPr="00D17FAD">
        <w:rPr>
          <w:sz w:val="22"/>
          <w:szCs w:val="22"/>
          <w:lang w:val="en-GB"/>
        </w:rPr>
        <w:t xml:space="preserve"> </w:t>
      </w:r>
      <w:r w:rsidRPr="00D17FAD">
        <w:rPr>
          <w:i/>
          <w:sz w:val="22"/>
          <w:szCs w:val="22"/>
          <w:lang w:val="en-GB"/>
        </w:rPr>
        <w:t>Simulatin</w:t>
      </w:r>
      <w:r w:rsidR="00F5161F" w:rsidRPr="00D17FAD">
        <w:rPr>
          <w:i/>
          <w:sz w:val="22"/>
          <w:szCs w:val="22"/>
          <w:lang w:val="en-GB"/>
        </w:rPr>
        <w:t>g Regional Economic Development.</w:t>
      </w:r>
      <w:r w:rsidRPr="00D17FAD">
        <w:rPr>
          <w:i/>
          <w:sz w:val="22"/>
          <w:szCs w:val="22"/>
          <w:lang w:val="en-GB"/>
        </w:rPr>
        <w:t xml:space="preserve"> </w:t>
      </w:r>
      <w:r w:rsidR="00F5161F" w:rsidRPr="00027804">
        <w:rPr>
          <w:sz w:val="22"/>
          <w:szCs w:val="22"/>
        </w:rPr>
        <w:t xml:space="preserve">Lexington: </w:t>
      </w:r>
      <w:r w:rsidRPr="00027804">
        <w:rPr>
          <w:sz w:val="22"/>
          <w:szCs w:val="22"/>
        </w:rPr>
        <w:t xml:space="preserve">D.C. </w:t>
      </w:r>
      <w:r w:rsidR="00F5161F" w:rsidRPr="00027804">
        <w:rPr>
          <w:sz w:val="22"/>
          <w:szCs w:val="22"/>
        </w:rPr>
        <w:t>Heath and Company</w:t>
      </w:r>
      <w:r w:rsidRPr="00027804">
        <w:rPr>
          <w:sz w:val="22"/>
          <w:szCs w:val="22"/>
        </w:rPr>
        <w:t>.</w:t>
      </w:r>
    </w:p>
    <w:p w:rsidR="003A5795" w:rsidRPr="00027804" w:rsidRDefault="003A5795">
      <w:pPr>
        <w:jc w:val="both"/>
        <w:rPr>
          <w:sz w:val="22"/>
          <w:szCs w:val="22"/>
        </w:rPr>
      </w:pPr>
    </w:p>
    <w:p w:rsidR="003A5795" w:rsidRPr="00D17FAD" w:rsidRDefault="003A5795">
      <w:pPr>
        <w:jc w:val="both"/>
        <w:rPr>
          <w:sz w:val="22"/>
          <w:szCs w:val="22"/>
        </w:rPr>
      </w:pPr>
      <w:r w:rsidRPr="00D17FAD">
        <w:rPr>
          <w:b/>
          <w:sz w:val="22"/>
          <w:szCs w:val="22"/>
        </w:rPr>
        <w:t>3.</w:t>
      </w:r>
      <w:r w:rsidRPr="00D17FAD">
        <w:rPr>
          <w:sz w:val="22"/>
          <w:szCs w:val="22"/>
        </w:rPr>
        <w:t xml:space="preserve"> Libri con ‘editors’ o ‘a cura di’ o ‘coordonné par’</w:t>
      </w:r>
    </w:p>
    <w:p w:rsidR="003A5795" w:rsidRPr="00027804" w:rsidRDefault="00F5161F">
      <w:pPr>
        <w:tabs>
          <w:tab w:val="left" w:pos="296"/>
          <w:tab w:val="right" w:pos="8759"/>
        </w:tabs>
        <w:ind w:left="296" w:hanging="296"/>
        <w:jc w:val="both"/>
        <w:rPr>
          <w:sz w:val="22"/>
          <w:szCs w:val="22"/>
        </w:rPr>
      </w:pPr>
      <w:r w:rsidRPr="00D17FAD">
        <w:rPr>
          <w:sz w:val="22"/>
          <w:szCs w:val="22"/>
          <w:lang w:val="en-GB"/>
        </w:rPr>
        <w:t>Friedmann J.,</w:t>
      </w:r>
      <w:r w:rsidR="003A5795" w:rsidRPr="00D17FAD">
        <w:rPr>
          <w:sz w:val="22"/>
          <w:szCs w:val="22"/>
          <w:lang w:val="en-GB"/>
        </w:rPr>
        <w:t xml:space="preserve"> Alonso W. (eds.) (1975)</w:t>
      </w:r>
      <w:r w:rsidRPr="00D17FAD">
        <w:rPr>
          <w:sz w:val="22"/>
          <w:szCs w:val="22"/>
          <w:lang w:val="en-GB"/>
        </w:rPr>
        <w:t>,</w:t>
      </w:r>
      <w:r w:rsidR="003A5795" w:rsidRPr="00D17FAD">
        <w:rPr>
          <w:sz w:val="22"/>
          <w:szCs w:val="22"/>
          <w:lang w:val="en-GB"/>
        </w:rPr>
        <w:t xml:space="preserve"> </w:t>
      </w:r>
      <w:r w:rsidR="003A5795" w:rsidRPr="00D17FAD">
        <w:rPr>
          <w:i/>
          <w:sz w:val="22"/>
          <w:szCs w:val="22"/>
          <w:lang w:val="en-GB"/>
        </w:rPr>
        <w:t xml:space="preserve">Regional Policy: Readings in </w:t>
      </w:r>
      <w:r w:rsidRPr="00D17FAD">
        <w:rPr>
          <w:i/>
          <w:sz w:val="22"/>
          <w:szCs w:val="22"/>
          <w:lang w:val="en-GB"/>
        </w:rPr>
        <w:t>Theory and Practice.</w:t>
      </w:r>
      <w:r w:rsidR="003A5795" w:rsidRPr="00D17FAD">
        <w:rPr>
          <w:i/>
          <w:sz w:val="22"/>
          <w:szCs w:val="22"/>
          <w:lang w:val="en-GB"/>
        </w:rPr>
        <w:t xml:space="preserve"> </w:t>
      </w:r>
      <w:r w:rsidRPr="00027804">
        <w:rPr>
          <w:sz w:val="22"/>
          <w:szCs w:val="22"/>
        </w:rPr>
        <w:t>Cambridge: MIT</w:t>
      </w:r>
      <w:r w:rsidR="003A5795" w:rsidRPr="00027804">
        <w:rPr>
          <w:sz w:val="22"/>
          <w:szCs w:val="22"/>
        </w:rPr>
        <w:t xml:space="preserve"> Press.</w:t>
      </w:r>
    </w:p>
    <w:p w:rsidR="003A5795" w:rsidRPr="00027804" w:rsidRDefault="003A5795">
      <w:pPr>
        <w:jc w:val="both"/>
        <w:rPr>
          <w:sz w:val="22"/>
          <w:szCs w:val="22"/>
        </w:rPr>
      </w:pPr>
    </w:p>
    <w:p w:rsidR="003A5795" w:rsidRPr="00027804" w:rsidRDefault="003A5795">
      <w:pPr>
        <w:jc w:val="both"/>
        <w:rPr>
          <w:sz w:val="22"/>
          <w:szCs w:val="22"/>
        </w:rPr>
      </w:pPr>
      <w:r w:rsidRPr="00027804">
        <w:rPr>
          <w:b/>
          <w:sz w:val="22"/>
          <w:szCs w:val="22"/>
        </w:rPr>
        <w:t>4.</w:t>
      </w:r>
      <w:r w:rsidRPr="00027804">
        <w:rPr>
          <w:sz w:val="22"/>
          <w:szCs w:val="22"/>
        </w:rPr>
        <w:t xml:space="preserve"> Articoli di rivista</w:t>
      </w:r>
    </w:p>
    <w:p w:rsidR="00D12885" w:rsidRPr="003D1945" w:rsidRDefault="00D12885" w:rsidP="00D12885">
      <w:pPr>
        <w:rPr>
          <w:sz w:val="22"/>
          <w:szCs w:val="22"/>
        </w:rPr>
      </w:pPr>
      <w:r w:rsidRPr="003D1945">
        <w:rPr>
          <w:sz w:val="22"/>
          <w:szCs w:val="22"/>
        </w:rPr>
        <w:t>Devono sempre riportare, il numero di volume della pubblicazione, il numero del fascicolo e i numeri delle pagine di riferimento (</w:t>
      </w:r>
      <w:r w:rsidR="007E7CF0" w:rsidRPr="003D1945">
        <w:rPr>
          <w:b/>
          <w:sz w:val="22"/>
          <w:szCs w:val="22"/>
        </w:rPr>
        <w:t>00, 01</w:t>
      </w:r>
      <w:r w:rsidR="007E7CF0" w:rsidRPr="003D1945">
        <w:rPr>
          <w:sz w:val="22"/>
          <w:szCs w:val="22"/>
        </w:rPr>
        <w:t>: 22-33.</w:t>
      </w:r>
      <w:r w:rsidRPr="003D1945">
        <w:rPr>
          <w:sz w:val="22"/>
          <w:szCs w:val="22"/>
        </w:rPr>
        <w:t xml:space="preserve">) </w:t>
      </w:r>
    </w:p>
    <w:p w:rsidR="003A5795" w:rsidRPr="00D17FAD" w:rsidRDefault="00F3687B">
      <w:pPr>
        <w:tabs>
          <w:tab w:val="right" w:pos="3893"/>
        </w:tabs>
        <w:ind w:right="48"/>
        <w:jc w:val="both"/>
        <w:rPr>
          <w:sz w:val="22"/>
          <w:szCs w:val="22"/>
          <w:lang w:val="en-GB"/>
        </w:rPr>
      </w:pPr>
      <w:r w:rsidRPr="00D17FAD">
        <w:rPr>
          <w:sz w:val="22"/>
          <w:szCs w:val="22"/>
          <w:lang w:val="en-GB"/>
        </w:rPr>
        <w:t>Anselin L., Varga A.</w:t>
      </w:r>
      <w:r w:rsidR="007E7CF0" w:rsidRPr="00D17FAD">
        <w:rPr>
          <w:sz w:val="22"/>
          <w:szCs w:val="22"/>
          <w:lang w:val="en-GB"/>
        </w:rPr>
        <w:t>,</w:t>
      </w:r>
      <w:r w:rsidRPr="00D17FAD">
        <w:rPr>
          <w:sz w:val="22"/>
          <w:szCs w:val="22"/>
          <w:lang w:val="en-GB"/>
        </w:rPr>
        <w:t xml:space="preserve"> </w:t>
      </w:r>
      <w:r w:rsidR="007E7CF0" w:rsidRPr="00D17FAD">
        <w:rPr>
          <w:sz w:val="22"/>
          <w:szCs w:val="22"/>
          <w:lang w:val="en-GB"/>
        </w:rPr>
        <w:t xml:space="preserve">Acs Z. (1997), </w:t>
      </w:r>
      <w:r w:rsidRPr="00D17FAD">
        <w:rPr>
          <w:sz w:val="22"/>
          <w:szCs w:val="22"/>
          <w:lang w:val="en-GB"/>
        </w:rPr>
        <w:t xml:space="preserve">Local Geographic Spillovers between University Research </w:t>
      </w:r>
      <w:r w:rsidR="007E7CF0" w:rsidRPr="00D17FAD">
        <w:rPr>
          <w:sz w:val="22"/>
          <w:szCs w:val="22"/>
          <w:lang w:val="en-GB"/>
        </w:rPr>
        <w:t>and High Technology Innovations</w:t>
      </w:r>
      <w:r w:rsidRPr="00D17FAD">
        <w:rPr>
          <w:sz w:val="22"/>
          <w:szCs w:val="22"/>
          <w:lang w:val="en-GB"/>
        </w:rPr>
        <w:t xml:space="preserve">, </w:t>
      </w:r>
      <w:r w:rsidRPr="00D17FAD">
        <w:rPr>
          <w:i/>
          <w:sz w:val="22"/>
          <w:szCs w:val="22"/>
          <w:lang w:val="en-GB"/>
        </w:rPr>
        <w:t>Journal of Urban Economics</w:t>
      </w:r>
      <w:r w:rsidRPr="00D17FAD">
        <w:rPr>
          <w:sz w:val="22"/>
          <w:szCs w:val="22"/>
          <w:lang w:val="en-GB"/>
        </w:rPr>
        <w:t>, 42</w:t>
      </w:r>
      <w:r w:rsidR="007E7CF0" w:rsidRPr="00D17FAD">
        <w:rPr>
          <w:sz w:val="22"/>
          <w:szCs w:val="22"/>
          <w:lang w:val="en-GB"/>
        </w:rPr>
        <w:t>,</w:t>
      </w:r>
      <w:r w:rsidRPr="00D17FAD">
        <w:rPr>
          <w:sz w:val="22"/>
          <w:szCs w:val="22"/>
          <w:lang w:val="en-GB"/>
        </w:rPr>
        <w:t xml:space="preserve"> 3</w:t>
      </w:r>
      <w:r w:rsidR="007E7CF0" w:rsidRPr="00D17FAD">
        <w:rPr>
          <w:sz w:val="22"/>
          <w:szCs w:val="22"/>
          <w:lang w:val="en-GB"/>
        </w:rPr>
        <w:t>:</w:t>
      </w:r>
      <w:r w:rsidRPr="00D17FAD">
        <w:rPr>
          <w:sz w:val="22"/>
          <w:szCs w:val="22"/>
          <w:lang w:val="en-GB"/>
        </w:rPr>
        <w:t xml:space="preserve"> 422-448.</w:t>
      </w:r>
    </w:p>
    <w:p w:rsidR="00F3687B" w:rsidRPr="00D17FAD" w:rsidRDefault="00F3687B">
      <w:pPr>
        <w:tabs>
          <w:tab w:val="right" w:pos="3893"/>
        </w:tabs>
        <w:ind w:right="48"/>
        <w:jc w:val="both"/>
        <w:rPr>
          <w:sz w:val="22"/>
          <w:szCs w:val="22"/>
          <w:lang w:val="en-GB"/>
        </w:rPr>
      </w:pPr>
    </w:p>
    <w:p w:rsidR="003A5795" w:rsidRPr="00027804" w:rsidRDefault="003A5795">
      <w:pPr>
        <w:tabs>
          <w:tab w:val="right" w:pos="3893"/>
        </w:tabs>
        <w:ind w:right="48"/>
        <w:jc w:val="both"/>
        <w:rPr>
          <w:sz w:val="22"/>
          <w:szCs w:val="22"/>
          <w:lang w:val="en-US"/>
        </w:rPr>
      </w:pPr>
      <w:r w:rsidRPr="00027804">
        <w:rPr>
          <w:b/>
          <w:sz w:val="22"/>
          <w:szCs w:val="22"/>
          <w:lang w:val="en-US"/>
        </w:rPr>
        <w:t xml:space="preserve">5. </w:t>
      </w:r>
      <w:r w:rsidRPr="00027804">
        <w:rPr>
          <w:sz w:val="22"/>
          <w:szCs w:val="22"/>
          <w:lang w:val="en-US"/>
        </w:rPr>
        <w:t>Lavori presentati a Conferenze</w:t>
      </w:r>
    </w:p>
    <w:p w:rsidR="003A5795" w:rsidRPr="00D17FAD" w:rsidRDefault="007E7CF0" w:rsidP="007E7CF0">
      <w:pPr>
        <w:autoSpaceDE w:val="0"/>
        <w:autoSpaceDN w:val="0"/>
        <w:adjustRightInd w:val="0"/>
        <w:rPr>
          <w:rFonts w:ascii="TimesNewRomanPSMT" w:hAnsi="TimesNewRomanPSMT" w:cs="TimesNewRomanPSMT"/>
          <w:sz w:val="22"/>
          <w:szCs w:val="22"/>
          <w:lang w:val="en-US" w:bidi="ar-SA"/>
        </w:rPr>
      </w:pPr>
      <w:r w:rsidRPr="00D17FAD">
        <w:rPr>
          <w:rFonts w:ascii="TimesNewRomanPSMT" w:hAnsi="TimesNewRomanPSMT" w:cs="TimesNewRomanPSMT"/>
          <w:sz w:val="22"/>
          <w:szCs w:val="22"/>
          <w:lang w:val="en-US" w:bidi="ar-SA"/>
        </w:rPr>
        <w:t xml:space="preserve">Capello R., Fratesi U. (2008), An Advanced MASST Model: the Social and Sectoral Dimensions Reconsidered. Paper presented at the </w:t>
      </w:r>
      <w:r w:rsidRPr="00D17FAD">
        <w:rPr>
          <w:rFonts w:ascii="TimesNewRomanPS-ItalicMT" w:hAnsi="TimesNewRomanPS-ItalicMT" w:cs="TimesNewRomanPS-ItalicMT"/>
          <w:i/>
          <w:iCs/>
          <w:sz w:val="22"/>
          <w:szCs w:val="22"/>
          <w:lang w:val="en-US" w:bidi="ar-SA"/>
        </w:rPr>
        <w:t>North American Regional Science Conference</w:t>
      </w:r>
      <w:r w:rsidR="005F7687" w:rsidRPr="00D17FAD">
        <w:rPr>
          <w:rFonts w:ascii="TimesNewRomanPSMT" w:hAnsi="TimesNewRomanPSMT" w:cs="TimesNewRomanPSMT"/>
          <w:sz w:val="22"/>
          <w:szCs w:val="22"/>
          <w:lang w:val="en-US" w:bidi="ar-SA"/>
        </w:rPr>
        <w:t>, h</w:t>
      </w:r>
      <w:r w:rsidRPr="00D17FAD">
        <w:rPr>
          <w:rFonts w:ascii="TimesNewRomanPSMT" w:hAnsi="TimesNewRomanPSMT" w:cs="TimesNewRomanPSMT"/>
          <w:sz w:val="22"/>
          <w:szCs w:val="22"/>
          <w:lang w:val="en-US" w:bidi="ar-SA"/>
        </w:rPr>
        <w:t>eld in New York, USA: November.</w:t>
      </w:r>
    </w:p>
    <w:p w:rsidR="007E7CF0" w:rsidRPr="00D17FAD" w:rsidRDefault="007E7CF0" w:rsidP="007E7CF0">
      <w:pPr>
        <w:tabs>
          <w:tab w:val="right" w:pos="309"/>
          <w:tab w:val="left" w:pos="8779"/>
        </w:tabs>
        <w:ind w:right="48"/>
        <w:jc w:val="both"/>
        <w:rPr>
          <w:sz w:val="22"/>
          <w:szCs w:val="22"/>
          <w:lang w:val="en-US"/>
        </w:rPr>
      </w:pPr>
    </w:p>
    <w:p w:rsidR="003A5795" w:rsidRPr="00D17FAD" w:rsidRDefault="003A5795">
      <w:pPr>
        <w:tabs>
          <w:tab w:val="right" w:pos="5825"/>
        </w:tabs>
        <w:ind w:right="48"/>
        <w:jc w:val="both"/>
        <w:rPr>
          <w:sz w:val="22"/>
          <w:szCs w:val="22"/>
        </w:rPr>
      </w:pPr>
      <w:r w:rsidRPr="00D17FAD">
        <w:rPr>
          <w:b/>
          <w:sz w:val="22"/>
          <w:szCs w:val="22"/>
        </w:rPr>
        <w:t xml:space="preserve">6. </w:t>
      </w:r>
      <w:r w:rsidRPr="00D17FAD">
        <w:rPr>
          <w:sz w:val="22"/>
          <w:szCs w:val="22"/>
        </w:rPr>
        <w:t>Dattiloscritti, fotocopie e altri lavori non pubblicati</w:t>
      </w:r>
    </w:p>
    <w:p w:rsidR="003A5795" w:rsidRPr="00D17FAD" w:rsidRDefault="003A5795">
      <w:pPr>
        <w:pStyle w:val="Testodelblocco1"/>
        <w:rPr>
          <w:sz w:val="22"/>
          <w:szCs w:val="22"/>
          <w:lang w:val="en-GB"/>
        </w:rPr>
      </w:pPr>
      <w:r w:rsidRPr="00D17FAD">
        <w:rPr>
          <w:sz w:val="22"/>
          <w:szCs w:val="22"/>
          <w:lang w:val="en-GB"/>
        </w:rPr>
        <w:t>Kuklinski A. (1978)</w:t>
      </w:r>
      <w:r w:rsidR="00D17FAD" w:rsidRPr="00D17FAD">
        <w:rPr>
          <w:sz w:val="22"/>
          <w:szCs w:val="22"/>
          <w:lang w:val="en-GB"/>
        </w:rPr>
        <w:t>,</w:t>
      </w:r>
      <w:r w:rsidRPr="00D17FAD">
        <w:rPr>
          <w:sz w:val="22"/>
          <w:szCs w:val="22"/>
          <w:lang w:val="en-GB"/>
        </w:rPr>
        <w:t xml:space="preserve"> Regional Studies: Quo Vaditis?, Warsaw Polish Academy of Sciences, Committee for Space Economy and Regional Planning (mimeo).</w:t>
      </w:r>
    </w:p>
    <w:p w:rsidR="003A5795" w:rsidRPr="00D17FAD" w:rsidRDefault="003A5795">
      <w:pPr>
        <w:tabs>
          <w:tab w:val="right" w:pos="309"/>
          <w:tab w:val="left" w:pos="8744"/>
        </w:tabs>
        <w:ind w:right="48"/>
        <w:jc w:val="both"/>
        <w:rPr>
          <w:sz w:val="22"/>
          <w:szCs w:val="22"/>
          <w:lang w:val="en-GB"/>
        </w:rPr>
      </w:pPr>
    </w:p>
    <w:p w:rsidR="003A5795" w:rsidRPr="00D17FAD" w:rsidRDefault="003A5795">
      <w:pPr>
        <w:tabs>
          <w:tab w:val="right" w:pos="4130"/>
        </w:tabs>
        <w:ind w:right="48"/>
        <w:jc w:val="both"/>
        <w:rPr>
          <w:sz w:val="22"/>
          <w:szCs w:val="22"/>
        </w:rPr>
      </w:pPr>
      <w:r w:rsidRPr="00D17FAD">
        <w:rPr>
          <w:b/>
          <w:sz w:val="22"/>
          <w:szCs w:val="22"/>
        </w:rPr>
        <w:t>7.</w:t>
      </w:r>
      <w:r w:rsidRPr="00D17FAD">
        <w:rPr>
          <w:sz w:val="22"/>
          <w:szCs w:val="22"/>
        </w:rPr>
        <w:t xml:space="preserve"> Rapporti di istituzioni con autori anonimi</w:t>
      </w:r>
    </w:p>
    <w:p w:rsidR="003A5795" w:rsidRPr="00D17FAD" w:rsidRDefault="003A5795">
      <w:pPr>
        <w:pStyle w:val="Testodelblocco1"/>
        <w:rPr>
          <w:sz w:val="22"/>
          <w:szCs w:val="22"/>
          <w:lang w:val="en-GB"/>
        </w:rPr>
      </w:pPr>
      <w:r w:rsidRPr="00D17FAD">
        <w:rPr>
          <w:sz w:val="22"/>
          <w:szCs w:val="22"/>
          <w:lang w:val="en-GB"/>
        </w:rPr>
        <w:t>U.S. Department of Commerce (1979)</w:t>
      </w:r>
      <w:r w:rsidR="00D17FAD" w:rsidRPr="00D17FAD">
        <w:rPr>
          <w:sz w:val="22"/>
          <w:szCs w:val="22"/>
          <w:lang w:val="en-GB"/>
        </w:rPr>
        <w:t>,</w:t>
      </w:r>
      <w:r w:rsidRPr="00D17FAD">
        <w:rPr>
          <w:sz w:val="22"/>
          <w:szCs w:val="22"/>
          <w:lang w:val="en-GB"/>
        </w:rPr>
        <w:t xml:space="preserve"> </w:t>
      </w:r>
      <w:r w:rsidRPr="00D17FAD">
        <w:rPr>
          <w:i/>
          <w:sz w:val="22"/>
          <w:szCs w:val="22"/>
          <w:lang w:val="en-GB"/>
        </w:rPr>
        <w:t>State Quarterly Economic Developments: Indiana</w:t>
      </w:r>
      <w:r w:rsidR="005F7687" w:rsidRPr="00D17FAD">
        <w:rPr>
          <w:sz w:val="22"/>
          <w:szCs w:val="22"/>
          <w:lang w:val="en-GB"/>
        </w:rPr>
        <w:t>.</w:t>
      </w:r>
      <w:r w:rsidRPr="00D17FAD">
        <w:rPr>
          <w:sz w:val="22"/>
          <w:szCs w:val="22"/>
          <w:lang w:val="en-GB"/>
        </w:rPr>
        <w:t xml:space="preserve"> </w:t>
      </w:r>
      <w:r w:rsidR="00D17FAD" w:rsidRPr="00D17FAD">
        <w:rPr>
          <w:sz w:val="22"/>
          <w:szCs w:val="22"/>
          <w:lang w:val="en-GB"/>
        </w:rPr>
        <w:t xml:space="preserve">Washington DC: </w:t>
      </w:r>
      <w:r w:rsidRPr="00D17FAD">
        <w:rPr>
          <w:sz w:val="22"/>
          <w:szCs w:val="22"/>
          <w:lang w:val="en-GB"/>
        </w:rPr>
        <w:t>Bureau of Econo</w:t>
      </w:r>
      <w:r w:rsidR="003D1945">
        <w:rPr>
          <w:sz w:val="22"/>
          <w:szCs w:val="22"/>
          <w:lang w:val="en-GB"/>
        </w:rPr>
        <w:t>mic</w:t>
      </w:r>
      <w:r w:rsidR="007E7CF0" w:rsidRPr="00D17FAD">
        <w:rPr>
          <w:sz w:val="22"/>
          <w:szCs w:val="22"/>
          <w:lang w:val="en-GB"/>
        </w:rPr>
        <w:t xml:space="preserve"> Analysis, Regional Economic</w:t>
      </w:r>
      <w:r w:rsidRPr="00D17FAD">
        <w:rPr>
          <w:sz w:val="22"/>
          <w:szCs w:val="22"/>
          <w:lang w:val="en-GB"/>
        </w:rPr>
        <w:t xml:space="preserve"> Analysis Division</w:t>
      </w:r>
      <w:r w:rsidR="00D17FAD" w:rsidRPr="00D17FAD">
        <w:rPr>
          <w:sz w:val="22"/>
          <w:szCs w:val="22"/>
          <w:lang w:val="en-GB"/>
        </w:rPr>
        <w:t>.</w:t>
      </w:r>
      <w:r w:rsidRPr="00D17FAD">
        <w:rPr>
          <w:sz w:val="22"/>
          <w:szCs w:val="22"/>
          <w:lang w:val="en-GB"/>
        </w:rPr>
        <w:t xml:space="preserve"> </w:t>
      </w:r>
    </w:p>
    <w:p w:rsidR="003A5795" w:rsidRPr="00D17FAD" w:rsidRDefault="003A5795">
      <w:pPr>
        <w:tabs>
          <w:tab w:val="right" w:pos="309"/>
          <w:tab w:val="left" w:pos="8732"/>
        </w:tabs>
        <w:ind w:right="48"/>
        <w:jc w:val="both"/>
        <w:rPr>
          <w:sz w:val="22"/>
          <w:szCs w:val="22"/>
          <w:lang w:val="en-GB"/>
        </w:rPr>
      </w:pPr>
    </w:p>
    <w:p w:rsidR="003A5795" w:rsidRPr="00027804" w:rsidRDefault="003A5795">
      <w:pPr>
        <w:tabs>
          <w:tab w:val="right" w:pos="309"/>
          <w:tab w:val="left" w:pos="8732"/>
        </w:tabs>
        <w:ind w:right="48"/>
        <w:jc w:val="both"/>
        <w:rPr>
          <w:sz w:val="22"/>
          <w:szCs w:val="22"/>
        </w:rPr>
      </w:pPr>
      <w:r w:rsidRPr="00027804">
        <w:rPr>
          <w:b/>
          <w:sz w:val="22"/>
          <w:szCs w:val="22"/>
        </w:rPr>
        <w:t>8.</w:t>
      </w:r>
      <w:r w:rsidRPr="00027804">
        <w:rPr>
          <w:sz w:val="22"/>
          <w:szCs w:val="22"/>
        </w:rPr>
        <w:t xml:space="preserve"> Capitolo di libro con editor</w:t>
      </w:r>
    </w:p>
    <w:p w:rsidR="00F3687B" w:rsidRPr="003D1945" w:rsidRDefault="00F3687B" w:rsidP="00F3687B">
      <w:pPr>
        <w:rPr>
          <w:sz w:val="22"/>
          <w:szCs w:val="22"/>
        </w:rPr>
      </w:pPr>
      <w:r w:rsidRPr="003D1945">
        <w:rPr>
          <w:sz w:val="22"/>
          <w:szCs w:val="22"/>
        </w:rPr>
        <w:t xml:space="preserve">Devono sempre riportare i </w:t>
      </w:r>
      <w:r w:rsidRPr="003D1945">
        <w:rPr>
          <w:sz w:val="22"/>
          <w:szCs w:val="22"/>
          <w:u w:val="single"/>
        </w:rPr>
        <w:t>numeri</w:t>
      </w:r>
      <w:r w:rsidR="007E7CF0" w:rsidRPr="003D1945">
        <w:rPr>
          <w:sz w:val="22"/>
          <w:szCs w:val="22"/>
          <w:u w:val="single"/>
        </w:rPr>
        <w:t xml:space="preserve"> delle pagine</w:t>
      </w:r>
      <w:r w:rsidR="007E7CF0" w:rsidRPr="003D1945">
        <w:rPr>
          <w:sz w:val="22"/>
          <w:szCs w:val="22"/>
        </w:rPr>
        <w:t xml:space="preserve"> di riferimento (</w:t>
      </w:r>
      <w:r w:rsidRPr="003D1945">
        <w:rPr>
          <w:sz w:val="22"/>
          <w:szCs w:val="22"/>
        </w:rPr>
        <w:t xml:space="preserve">xx-xx) </w:t>
      </w:r>
    </w:p>
    <w:p w:rsidR="003A5795" w:rsidRPr="00D17FAD" w:rsidRDefault="003A5795" w:rsidP="00F3687B">
      <w:pPr>
        <w:tabs>
          <w:tab w:val="left" w:pos="296"/>
          <w:tab w:val="right" w:pos="8759"/>
        </w:tabs>
        <w:ind w:left="296" w:hanging="296"/>
        <w:jc w:val="both"/>
        <w:rPr>
          <w:sz w:val="22"/>
          <w:szCs w:val="22"/>
          <w:lang w:val="en-GB"/>
        </w:rPr>
      </w:pPr>
      <w:r w:rsidRPr="00D17FAD">
        <w:rPr>
          <w:sz w:val="22"/>
          <w:szCs w:val="22"/>
          <w:lang w:val="en-GB"/>
        </w:rPr>
        <w:t>Richardson E.W. (1975)</w:t>
      </w:r>
      <w:r w:rsidR="00D17FAD" w:rsidRPr="00D17FAD">
        <w:rPr>
          <w:sz w:val="22"/>
          <w:szCs w:val="22"/>
          <w:lang w:val="en-GB"/>
        </w:rPr>
        <w:t>,</w:t>
      </w:r>
      <w:r w:rsidRPr="00D17FAD">
        <w:rPr>
          <w:sz w:val="22"/>
          <w:szCs w:val="22"/>
          <w:lang w:val="en-GB"/>
        </w:rPr>
        <w:t xml:space="preserve"> Growth Centers, Rural Development, and National Urban Policy: A Defense</w:t>
      </w:r>
      <w:r w:rsidR="007E7CF0" w:rsidRPr="00D17FAD">
        <w:rPr>
          <w:sz w:val="22"/>
          <w:szCs w:val="22"/>
          <w:lang w:val="en-GB"/>
        </w:rPr>
        <w:t>. I</w:t>
      </w:r>
      <w:r w:rsidRPr="00D17FAD">
        <w:rPr>
          <w:sz w:val="22"/>
          <w:szCs w:val="22"/>
          <w:lang w:val="en-GB"/>
        </w:rPr>
        <w:t>n</w:t>
      </w:r>
      <w:r w:rsidR="007E7CF0" w:rsidRPr="00D17FAD">
        <w:rPr>
          <w:sz w:val="22"/>
          <w:szCs w:val="22"/>
          <w:lang w:val="en-GB"/>
        </w:rPr>
        <w:t>:</w:t>
      </w:r>
      <w:r w:rsidRPr="00D17FAD">
        <w:rPr>
          <w:sz w:val="22"/>
          <w:szCs w:val="22"/>
          <w:lang w:val="en-GB"/>
        </w:rPr>
        <w:t xml:space="preserve"> Friedmann</w:t>
      </w:r>
      <w:r w:rsidR="007E7CF0" w:rsidRPr="00D17FAD">
        <w:rPr>
          <w:sz w:val="22"/>
          <w:szCs w:val="22"/>
          <w:lang w:val="en-GB"/>
        </w:rPr>
        <w:t xml:space="preserve"> J.</w:t>
      </w:r>
      <w:r w:rsidRPr="00D17FAD">
        <w:rPr>
          <w:sz w:val="22"/>
          <w:szCs w:val="22"/>
          <w:lang w:val="en-GB"/>
        </w:rPr>
        <w:t xml:space="preserve">, Alonso W. (eds.) </w:t>
      </w:r>
      <w:r w:rsidRPr="00D17FAD">
        <w:rPr>
          <w:i/>
          <w:sz w:val="22"/>
          <w:szCs w:val="22"/>
          <w:lang w:val="en-GB"/>
        </w:rPr>
        <w:t>Regional Policy: Readings</w:t>
      </w:r>
      <w:r w:rsidR="00F3687B" w:rsidRPr="00D17FAD">
        <w:rPr>
          <w:i/>
          <w:sz w:val="22"/>
          <w:szCs w:val="22"/>
          <w:lang w:val="en-GB"/>
        </w:rPr>
        <w:t xml:space="preserve"> in T</w:t>
      </w:r>
      <w:r w:rsidR="007E7CF0" w:rsidRPr="00D17FAD">
        <w:rPr>
          <w:i/>
          <w:sz w:val="22"/>
          <w:szCs w:val="22"/>
          <w:lang w:val="en-GB"/>
        </w:rPr>
        <w:t>heory and Practice.</w:t>
      </w:r>
      <w:r w:rsidRPr="00D17FAD">
        <w:rPr>
          <w:i/>
          <w:sz w:val="22"/>
          <w:szCs w:val="22"/>
          <w:lang w:val="en-GB"/>
        </w:rPr>
        <w:t xml:space="preserve"> </w:t>
      </w:r>
      <w:r w:rsidR="007E7CF0" w:rsidRPr="00D17FAD">
        <w:rPr>
          <w:sz w:val="22"/>
          <w:szCs w:val="22"/>
          <w:lang w:val="en-GB"/>
        </w:rPr>
        <w:t>Cambridge: MIT</w:t>
      </w:r>
      <w:r w:rsidRPr="00D17FAD">
        <w:rPr>
          <w:sz w:val="22"/>
          <w:szCs w:val="22"/>
          <w:lang w:val="en-GB"/>
        </w:rPr>
        <w:t xml:space="preserve"> Press</w:t>
      </w:r>
      <w:r w:rsidR="007E7CF0" w:rsidRPr="00D17FAD">
        <w:rPr>
          <w:sz w:val="22"/>
          <w:szCs w:val="22"/>
          <w:lang w:val="en-GB"/>
        </w:rPr>
        <w:t>.</w:t>
      </w:r>
      <w:r w:rsidR="00F3687B" w:rsidRPr="00D17FAD">
        <w:rPr>
          <w:sz w:val="22"/>
          <w:szCs w:val="22"/>
          <w:lang w:val="en-GB"/>
        </w:rPr>
        <w:t xml:space="preserve"> 97-132</w:t>
      </w:r>
      <w:r w:rsidRPr="00D17FAD">
        <w:rPr>
          <w:sz w:val="22"/>
          <w:szCs w:val="22"/>
          <w:lang w:val="en-GB"/>
        </w:rPr>
        <w:t>.</w:t>
      </w:r>
    </w:p>
    <w:p w:rsidR="003A5795" w:rsidRPr="00D17FAD" w:rsidRDefault="003A5795">
      <w:pPr>
        <w:tabs>
          <w:tab w:val="right" w:pos="309"/>
          <w:tab w:val="left" w:pos="8732"/>
        </w:tabs>
        <w:ind w:right="48"/>
        <w:jc w:val="both"/>
        <w:rPr>
          <w:sz w:val="22"/>
          <w:szCs w:val="22"/>
          <w:lang w:val="en-GB"/>
        </w:rPr>
      </w:pPr>
    </w:p>
    <w:p w:rsidR="003A5795" w:rsidRPr="00D17FAD" w:rsidRDefault="007E7CF0">
      <w:pPr>
        <w:tabs>
          <w:tab w:val="right" w:pos="309"/>
          <w:tab w:val="left" w:pos="8732"/>
        </w:tabs>
        <w:ind w:right="48"/>
        <w:jc w:val="both"/>
        <w:rPr>
          <w:sz w:val="22"/>
          <w:szCs w:val="22"/>
          <w:lang w:val="en-GB"/>
        </w:rPr>
      </w:pPr>
      <w:r w:rsidRPr="00D17FAD">
        <w:rPr>
          <w:b/>
          <w:sz w:val="22"/>
          <w:szCs w:val="22"/>
          <w:lang w:val="en-GB"/>
        </w:rPr>
        <w:t>9</w:t>
      </w:r>
      <w:r w:rsidR="003A5795" w:rsidRPr="00D17FAD">
        <w:rPr>
          <w:sz w:val="22"/>
          <w:szCs w:val="22"/>
          <w:lang w:val="en-GB"/>
        </w:rPr>
        <w:t>. Riferimenti a siti internet</w:t>
      </w:r>
    </w:p>
    <w:p w:rsidR="007E7CF0" w:rsidRPr="00027804" w:rsidRDefault="007E7CF0" w:rsidP="007E7CF0">
      <w:pPr>
        <w:rPr>
          <w:sz w:val="22"/>
          <w:szCs w:val="22"/>
          <w:lang w:val="en-US"/>
        </w:rPr>
      </w:pPr>
    </w:p>
    <w:p w:rsidR="003A5795" w:rsidRPr="00027804" w:rsidRDefault="007E7CF0" w:rsidP="007E7CF0">
      <w:pPr>
        <w:pStyle w:val="Testodelblocco1"/>
        <w:ind w:left="289" w:right="0" w:hanging="289"/>
        <w:rPr>
          <w:sz w:val="22"/>
          <w:szCs w:val="22"/>
          <w:lang w:val="en-US"/>
        </w:rPr>
      </w:pPr>
      <w:r w:rsidRPr="00D17FAD">
        <w:rPr>
          <w:sz w:val="22"/>
          <w:szCs w:val="22"/>
          <w:lang w:val="en-US"/>
        </w:rPr>
        <w:t xml:space="preserve">Le Goix R. (2003), </w:t>
      </w:r>
      <w:r w:rsidRPr="00D17FAD">
        <w:rPr>
          <w:i/>
          <w:iCs/>
          <w:sz w:val="22"/>
          <w:szCs w:val="22"/>
          <w:lang w:val="en-US"/>
        </w:rPr>
        <w:t>The Suburban Paradise or the Parceling of Cities?</w:t>
      </w:r>
      <w:r w:rsidRPr="00D17FAD">
        <w:rPr>
          <w:sz w:val="22"/>
          <w:szCs w:val="22"/>
          <w:lang w:val="en-US"/>
        </w:rPr>
        <w:t xml:space="preserve"> </w:t>
      </w:r>
      <w:r w:rsidRPr="00D17FAD">
        <w:rPr>
          <w:sz w:val="22"/>
          <w:szCs w:val="22"/>
          <w:lang w:val="es-ES"/>
        </w:rPr>
        <w:t xml:space="preserve">Los Angeles: UCLA, International Institute. </w:t>
      </w:r>
      <w:hyperlink r:id="rId12" w:history="1">
        <w:r w:rsidR="00604AB3" w:rsidRPr="00027804">
          <w:rPr>
            <w:rStyle w:val="Collegamentoipertestuale"/>
            <w:sz w:val="22"/>
            <w:szCs w:val="22"/>
            <w:lang w:val="en-US"/>
          </w:rPr>
          <w:t>http://www.international.ucla.edu/</w:t>
        </w:r>
      </w:hyperlink>
      <w:r w:rsidR="00604AB3" w:rsidRPr="00027804">
        <w:rPr>
          <w:sz w:val="22"/>
          <w:szCs w:val="22"/>
          <w:lang w:val="en-US"/>
        </w:rPr>
        <w:t>.</w:t>
      </w:r>
    </w:p>
    <w:p w:rsidR="00604AB3" w:rsidRPr="00027804" w:rsidRDefault="00604AB3" w:rsidP="007E7CF0">
      <w:pPr>
        <w:pStyle w:val="Testodelblocco1"/>
        <w:ind w:left="289" w:right="0" w:hanging="289"/>
        <w:rPr>
          <w:sz w:val="22"/>
          <w:szCs w:val="22"/>
          <w:lang w:val="en-US"/>
        </w:rPr>
      </w:pPr>
    </w:p>
    <w:p w:rsidR="00604AB3" w:rsidRPr="00027804" w:rsidRDefault="00604AB3" w:rsidP="007E7CF0">
      <w:pPr>
        <w:pStyle w:val="Testodelblocco1"/>
        <w:ind w:left="289" w:right="0" w:hanging="289"/>
        <w:rPr>
          <w:sz w:val="22"/>
          <w:szCs w:val="22"/>
        </w:rPr>
      </w:pPr>
      <w:r w:rsidRPr="00027804">
        <w:rPr>
          <w:b/>
          <w:sz w:val="22"/>
          <w:szCs w:val="22"/>
        </w:rPr>
        <w:t>10</w:t>
      </w:r>
      <w:r w:rsidRPr="00027804">
        <w:rPr>
          <w:sz w:val="22"/>
          <w:szCs w:val="22"/>
        </w:rPr>
        <w:t>. Papers</w:t>
      </w:r>
    </w:p>
    <w:p w:rsidR="00604AB3" w:rsidRPr="003D1945" w:rsidRDefault="00604AB3" w:rsidP="00604AB3">
      <w:pPr>
        <w:rPr>
          <w:sz w:val="22"/>
          <w:szCs w:val="22"/>
          <w:lang w:val="en-GB"/>
        </w:rPr>
      </w:pPr>
      <w:r w:rsidRPr="003D1945">
        <w:rPr>
          <w:sz w:val="22"/>
          <w:szCs w:val="22"/>
        </w:rPr>
        <w:t xml:space="preserve">Oltre al Autore (anno), e titolo in tondo, devono sempre riportare la città: il nome dell’istituzione. </w:t>
      </w:r>
      <w:r w:rsidRPr="003D1945">
        <w:rPr>
          <w:i/>
          <w:sz w:val="22"/>
          <w:szCs w:val="22"/>
          <w:lang w:val="en-GB"/>
        </w:rPr>
        <w:t>Nome collana in corsivo</w:t>
      </w:r>
      <w:r w:rsidRPr="003D1945">
        <w:rPr>
          <w:sz w:val="22"/>
          <w:szCs w:val="22"/>
          <w:lang w:val="en-GB"/>
        </w:rPr>
        <w:t xml:space="preserve"> e il numero</w:t>
      </w:r>
      <w:r w:rsidR="00FE0163" w:rsidRPr="003D1945">
        <w:rPr>
          <w:sz w:val="22"/>
          <w:szCs w:val="22"/>
          <w:lang w:val="en-GB"/>
        </w:rPr>
        <w:t>.</w:t>
      </w:r>
    </w:p>
    <w:p w:rsidR="00604AB3" w:rsidRPr="00027804" w:rsidRDefault="00D17FAD" w:rsidP="00604AB3">
      <w:pPr>
        <w:pStyle w:val="Testodelblocco1"/>
        <w:ind w:left="289" w:right="0" w:hanging="289"/>
        <w:rPr>
          <w:sz w:val="22"/>
          <w:szCs w:val="22"/>
        </w:rPr>
      </w:pPr>
      <w:r w:rsidRPr="00D17FAD">
        <w:rPr>
          <w:sz w:val="22"/>
          <w:szCs w:val="22"/>
          <w:lang w:val="en-US"/>
        </w:rPr>
        <w:t>Neffke F.M.</w:t>
      </w:r>
      <w:r w:rsidR="00604AB3" w:rsidRPr="00D17FAD">
        <w:rPr>
          <w:sz w:val="22"/>
          <w:szCs w:val="22"/>
          <w:lang w:val="en-US"/>
        </w:rPr>
        <w:t xml:space="preserve">H. (2008), Time Varying Agglomeration Externalities: A Long Term Perspective on the Changing Benefits of Agglomeration in UK Counties. </w:t>
      </w:r>
      <w:r w:rsidR="00604AB3" w:rsidRPr="00027804">
        <w:rPr>
          <w:sz w:val="22"/>
          <w:szCs w:val="22"/>
        </w:rPr>
        <w:t xml:space="preserve">Utrecht: Utrecht University. </w:t>
      </w:r>
      <w:r w:rsidR="00604AB3" w:rsidRPr="00027804">
        <w:rPr>
          <w:i/>
          <w:iCs/>
          <w:sz w:val="22"/>
          <w:szCs w:val="22"/>
        </w:rPr>
        <w:t xml:space="preserve">Papers in Evolutionary Economic Geography </w:t>
      </w:r>
      <w:r w:rsidR="00604AB3" w:rsidRPr="00027804">
        <w:rPr>
          <w:sz w:val="22"/>
          <w:szCs w:val="22"/>
        </w:rPr>
        <w:t>n. 0818.</w:t>
      </w:r>
    </w:p>
    <w:p w:rsidR="003A5795" w:rsidRPr="00027804" w:rsidRDefault="003A5795">
      <w:pPr>
        <w:tabs>
          <w:tab w:val="right" w:pos="309"/>
          <w:tab w:val="left" w:pos="8732"/>
        </w:tabs>
        <w:ind w:right="48"/>
        <w:jc w:val="both"/>
        <w:rPr>
          <w:sz w:val="22"/>
          <w:szCs w:val="22"/>
        </w:rPr>
      </w:pPr>
    </w:p>
    <w:p w:rsidR="003A5795" w:rsidRDefault="003A5795">
      <w:pPr>
        <w:tabs>
          <w:tab w:val="right" w:pos="742"/>
          <w:tab w:val="left" w:pos="9309"/>
        </w:tabs>
        <w:ind w:left="742" w:right="48" w:hanging="742"/>
        <w:jc w:val="both"/>
        <w:rPr>
          <w:sz w:val="22"/>
          <w:szCs w:val="22"/>
        </w:rPr>
      </w:pPr>
      <w:r w:rsidRPr="00D17FAD">
        <w:rPr>
          <w:sz w:val="22"/>
          <w:szCs w:val="22"/>
        </w:rPr>
        <w:t xml:space="preserve">N.B. </w:t>
      </w:r>
      <w:r w:rsidRPr="00D17FAD">
        <w:rPr>
          <w:sz w:val="22"/>
          <w:szCs w:val="22"/>
        </w:rPr>
        <w:noBreakHyphen/>
        <w:t xml:space="preserve"> Come risulta anche dagli esempi fatti, le parole dei titoli in inglese e tedesco hanno le iniziali maiuscole, le parole dei titoli in italiano e francese no.</w:t>
      </w:r>
    </w:p>
    <w:p w:rsidR="003D1945" w:rsidRPr="00D17FAD" w:rsidRDefault="003D1945">
      <w:pPr>
        <w:tabs>
          <w:tab w:val="right" w:pos="742"/>
          <w:tab w:val="left" w:pos="9309"/>
        </w:tabs>
        <w:ind w:left="742" w:right="48" w:hanging="742"/>
        <w:jc w:val="both"/>
        <w:rPr>
          <w:sz w:val="22"/>
          <w:szCs w:val="22"/>
        </w:rPr>
      </w:pPr>
    </w:p>
    <w:p w:rsidR="00AB03B0" w:rsidRDefault="003A5795" w:rsidP="00AB03B0">
      <w:pPr>
        <w:pStyle w:val="PaperAISReTestata"/>
      </w:pPr>
      <w:r w:rsidRPr="003D1945">
        <w:rPr>
          <w:sz w:val="32"/>
          <w:szCs w:val="32"/>
        </w:rPr>
        <w:t>segue esempio impaginazione………</w:t>
      </w:r>
      <w:r w:rsidRPr="003D1945">
        <w:br w:type="page"/>
      </w:r>
      <w:r w:rsidR="00F631F6">
        <w:lastRenderedPageBreak/>
        <w:t>XLI</w:t>
      </w:r>
      <w:r w:rsidR="003D1945">
        <w:t>I</w:t>
      </w:r>
      <w:r w:rsidR="00F631F6">
        <w:t xml:space="preserve"> </w:t>
      </w:r>
      <w:r w:rsidR="00AB03B0">
        <w:t>CONFERENZA ITALiANA DI SCIENZE REGIONALI</w:t>
      </w:r>
    </w:p>
    <w:p w:rsidR="00490BA2" w:rsidRDefault="00490BA2" w:rsidP="00B83051">
      <w:pPr>
        <w:pStyle w:val="PaperAISRETitoloPaper"/>
      </w:pPr>
      <w:r>
        <w:t xml:space="preserve">TITOLO </w:t>
      </w:r>
      <w:r w:rsidRPr="00B83051">
        <w:t>CONTRIBUTO</w:t>
      </w:r>
    </w:p>
    <w:p w:rsidR="00490BA2" w:rsidRDefault="00490BA2" w:rsidP="00490BA2">
      <w:pPr>
        <w:pStyle w:val="PaperAISReAutori"/>
      </w:pPr>
      <w:r>
        <w:t xml:space="preserve">Primo </w:t>
      </w:r>
      <w:r w:rsidR="00D65D0E">
        <w:t>Autore</w:t>
      </w:r>
      <w:r>
        <w:rPr>
          <w:rStyle w:val="Rimandonotaapidipagina"/>
        </w:rPr>
        <w:footnoteReference w:id="1"/>
      </w:r>
      <w:r>
        <w:t xml:space="preserve">, Secondo </w:t>
      </w:r>
      <w:r w:rsidR="00D65D0E">
        <w:t>Autore</w:t>
      </w:r>
      <w:r>
        <w:rPr>
          <w:rStyle w:val="Rimandonotaapidipagina"/>
        </w:rPr>
        <w:footnoteReference w:id="2"/>
      </w:r>
      <w:r>
        <w:t xml:space="preserve">,  Terzo </w:t>
      </w:r>
      <w:r w:rsidR="00D65D0E">
        <w:t>Autore</w:t>
      </w:r>
      <w:r>
        <w:rPr>
          <w:rStyle w:val="Rimandonotaapidipagina"/>
        </w:rPr>
        <w:footnoteReference w:id="3"/>
      </w:r>
    </w:p>
    <w:p w:rsidR="00AB03B0" w:rsidRDefault="00AB03B0" w:rsidP="00AB03B0">
      <w:pPr>
        <w:pStyle w:val="PaperAISReTitoloSommario"/>
      </w:pPr>
      <w:r>
        <w:t>SOMMARIO</w:t>
      </w:r>
    </w:p>
    <w:p w:rsidR="00AB03B0" w:rsidRDefault="00AB03B0" w:rsidP="00AB03B0">
      <w:pPr>
        <w:pStyle w:val="PaperAISReContenutoSommario"/>
      </w:pPr>
      <w:r>
        <w:t>Contenuto del sommario, che deve essere compreso tra le 10 e le 15 righe.</w:t>
      </w:r>
    </w:p>
    <w:p w:rsidR="00AB03B0" w:rsidRDefault="00AB03B0" w:rsidP="00AB03B0">
      <w:pPr>
        <w:pStyle w:val="PaperAISReContenutoSommario"/>
      </w:pPr>
      <w:r>
        <w:t xml:space="preserve">Deve riassumere lo scopo ed il contenuto del lavoro, permettere al lettore di identificare </w:t>
      </w:r>
      <w:r w:rsidR="00A46BEF">
        <w:t xml:space="preserve">bene </w:t>
      </w:r>
      <w:r>
        <w:t>quanto c’è nel lavoro. Non ripetere il testo del sommario nell’introduzione o nel capitolo conclusivo.</w:t>
      </w:r>
    </w:p>
    <w:p w:rsidR="00AB03B0" w:rsidRPr="00B83051" w:rsidRDefault="00AB03B0" w:rsidP="00B83051">
      <w:pPr>
        <w:pStyle w:val="PaperAISReTitolo1"/>
      </w:pPr>
      <w:r>
        <w:br w:type="page"/>
      </w:r>
      <w:r w:rsidR="00490BA2" w:rsidRPr="00B83051">
        <w:lastRenderedPageBreak/>
        <w:t>Introduzione</w:t>
      </w:r>
      <w:r w:rsidR="00490BA2" w:rsidRPr="004A13AF">
        <w:rPr>
          <w:rStyle w:val="Rimandonotaapidipagina"/>
        </w:rPr>
        <w:footnoteReference w:id="4"/>
      </w:r>
    </w:p>
    <w:p w:rsidR="00B83051" w:rsidRPr="00B83051" w:rsidRDefault="00B83051" w:rsidP="00B83051">
      <w:pPr>
        <w:pStyle w:val="PaperAISReTesto"/>
        <w:rPr>
          <w:lang w:val="en-GB"/>
        </w:rPr>
      </w:pPr>
      <w:r>
        <w:t xml:space="preserve"> Lorem ipsum dolor sit amet, consectetur adipisci elit, sed eiusmod tempor incidunt ut labore et dolore magna aliqua. Ut enim ad minim veniam, quis nostrum exercitationem ullam corporis suscipit laboriosam, nisi ut aliquid ex ea commodi consequatur. Quis aute iure reprehenderit in voluptate velit esse cillum dolore eu fugiat nulla pariatur. </w:t>
      </w:r>
      <w:r w:rsidRPr="00B83051">
        <w:rPr>
          <w:lang w:val="en-GB"/>
        </w:rPr>
        <w:t>Excepteur sint obcaecat cupiditat non proident, sunt in culpa qui officia deserunt mollit anim id est laborum.</w:t>
      </w:r>
    </w:p>
    <w:p w:rsidR="00646123" w:rsidRPr="00646123" w:rsidRDefault="00AB03B0" w:rsidP="00B83051">
      <w:pPr>
        <w:pStyle w:val="PaperAISReTitolo11"/>
      </w:pPr>
      <w:r>
        <w:t>Titolo sottoparagrafo</w:t>
      </w:r>
    </w:p>
    <w:p w:rsidR="00B83051" w:rsidRDefault="00B83051" w:rsidP="00B83051">
      <w:pPr>
        <w:pStyle w:val="PaperAISReTesto"/>
        <w:rPr>
          <w:lang w:val="en-GB"/>
        </w:rPr>
      </w:pPr>
      <w:r>
        <w:t xml:space="preserve"> Lorem ipsum dolor sit amet, consectetur adipisci elit, sed eiusmod tempor incidunt ut labore et dolore magna aliqua. Ut enim ad minim veniam, quis nostrum exercitationem ullam corporis suscipit laboriosam, nisi ut aliquid ex ea commodi consequatur. Quis aute iure reprehenderit in voluptate velit esse cillum dolore eu fugiat nulla pariatur. </w:t>
      </w:r>
      <w:r w:rsidRPr="00B83051">
        <w:rPr>
          <w:lang w:val="en-GB"/>
        </w:rPr>
        <w:t>Excepteur sint obcaecat cupiditat non proident, sunt in culpa qui officia deserunt mollit anim id est laborum.</w:t>
      </w:r>
    </w:p>
    <w:p w:rsidR="00B83051" w:rsidRPr="00B83051" w:rsidRDefault="00B83051" w:rsidP="00737E24">
      <w:pPr>
        <w:pStyle w:val="PaperAISReTitolo111"/>
      </w:pPr>
      <w:r>
        <w:t>Titolo sottoparagrafo</w:t>
      </w:r>
    </w:p>
    <w:p w:rsidR="00B83051" w:rsidRPr="00B83051" w:rsidRDefault="00B83051" w:rsidP="00B83051">
      <w:pPr>
        <w:pStyle w:val="PaperAISReTesto"/>
        <w:rPr>
          <w:lang w:val="en-GB"/>
        </w:rPr>
      </w:pPr>
      <w:r w:rsidRPr="00027804">
        <w:t xml:space="preserve"> Lorem ipsum dolor sit amet, consectetur adipisci elit, sed eiusmod tempor incidunt ut labore et dolore magna aliqua. Ut enim ad minim veniam, quis nostrum exercitationem ullam corporis suscipit laboriosam, nisi ut aliquid ex ea commodi consequatur. </w:t>
      </w:r>
      <w:r>
        <w:t xml:space="preserve">Quis aute iure reprehenderit in voluptate velit esse cillum dolore eu fugiat nulla pariatur. </w:t>
      </w:r>
      <w:r w:rsidRPr="00B83051">
        <w:rPr>
          <w:lang w:val="en-GB"/>
        </w:rPr>
        <w:t>Excepteur sint obcaecat cupiditat non proident, sunt in culpa qui officia deserunt mollit anim id est laborum.</w:t>
      </w:r>
    </w:p>
    <w:p w:rsidR="00B83051" w:rsidRPr="00B83051" w:rsidRDefault="00B83051" w:rsidP="00B83051">
      <w:pPr>
        <w:pStyle w:val="PaperAISReTesto"/>
        <w:rPr>
          <w:lang w:val="en-GB"/>
        </w:rPr>
      </w:pPr>
    </w:p>
    <w:p w:rsidR="00AB03B0" w:rsidRDefault="00AB03B0" w:rsidP="00AB03B0">
      <w:pPr>
        <w:pStyle w:val="PaperAISReTitolo1"/>
        <w:tabs>
          <w:tab w:val="num" w:pos="454"/>
        </w:tabs>
        <w:ind w:left="454" w:hanging="454"/>
      </w:pPr>
      <w:r>
        <w:t>Bibliografia</w:t>
      </w:r>
    </w:p>
    <w:p w:rsidR="00FE0163" w:rsidRDefault="00FE0163" w:rsidP="00FE0163">
      <w:pPr>
        <w:pStyle w:val="PaperAISReBibliografia"/>
        <w:rPr>
          <w:lang w:val="en-GB"/>
        </w:rPr>
      </w:pPr>
      <w:smartTag w:uri="urn:schemas-microsoft-com:office:smarttags" w:element="City">
        <w:r>
          <w:rPr>
            <w:lang w:val="en-GB"/>
          </w:rPr>
          <w:t>Richardson</w:t>
        </w:r>
      </w:smartTag>
      <w:r>
        <w:rPr>
          <w:lang w:val="en-GB"/>
        </w:rPr>
        <w:t xml:space="preserve"> E. W. (1975) </w:t>
      </w:r>
      <w:smartTag w:uri="urn:schemas-microsoft-com:office:smarttags" w:element="PlaceName">
        <w:r>
          <w:rPr>
            <w:lang w:val="en-GB"/>
          </w:rPr>
          <w:t>Growth</w:t>
        </w:r>
      </w:smartTag>
      <w:r>
        <w:rPr>
          <w:lang w:val="en-GB"/>
        </w:rPr>
        <w:t xml:space="preserve"> </w:t>
      </w:r>
      <w:smartTag w:uri="urn:schemas-microsoft-com:office:smarttags" w:element="PlaceType">
        <w:r>
          <w:rPr>
            <w:lang w:val="en-GB"/>
          </w:rPr>
          <w:t>Centers</w:t>
        </w:r>
      </w:smartTag>
      <w:r>
        <w:rPr>
          <w:lang w:val="en-GB"/>
        </w:rPr>
        <w:t xml:space="preserve">, Rural Development, and National Urban Policy: A Defense. In: Friedmann J., Alonso W. (eds.)  </w:t>
      </w:r>
      <w:r>
        <w:rPr>
          <w:i/>
          <w:lang w:val="en-GB"/>
        </w:rPr>
        <w:t xml:space="preserve">Regional Policy: </w:t>
      </w:r>
      <w:smartTag w:uri="urn:schemas-microsoft-com:office:smarttags" w:element="City">
        <w:r>
          <w:rPr>
            <w:i/>
            <w:lang w:val="en-GB"/>
          </w:rPr>
          <w:t>Readings</w:t>
        </w:r>
      </w:smartTag>
      <w:r>
        <w:rPr>
          <w:i/>
          <w:lang w:val="en-GB"/>
        </w:rPr>
        <w:t xml:space="preserve"> in Theory and Practice. </w:t>
      </w:r>
      <w:r>
        <w:rPr>
          <w:lang w:val="en-GB"/>
        </w:rPr>
        <w:t>Cambridge: MIT Press. 97-132.</w:t>
      </w:r>
    </w:p>
    <w:p w:rsidR="003A5795" w:rsidRPr="00027804" w:rsidRDefault="003A5795">
      <w:pPr>
        <w:pStyle w:val="PaperAISReBibliografia"/>
        <w:rPr>
          <w:lang w:val="en-US"/>
        </w:rPr>
      </w:pPr>
    </w:p>
    <w:p w:rsidR="003A5795" w:rsidRPr="00027804" w:rsidRDefault="003A5795">
      <w:pPr>
        <w:pStyle w:val="PaperAISReBibliografia"/>
        <w:rPr>
          <w:lang w:val="en-US"/>
        </w:rPr>
      </w:pPr>
    </w:p>
    <w:sectPr w:rsidR="003A5795" w:rsidRPr="00027804" w:rsidSect="00646123">
      <w:footerReference w:type="even" r:id="rId13"/>
      <w:footerReference w:type="default" r:id="rId14"/>
      <w:pgSz w:w="11906" w:h="16838"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C7F" w:rsidRDefault="00427C7F">
      <w:r>
        <w:separator/>
      </w:r>
    </w:p>
  </w:endnote>
  <w:endnote w:type="continuationSeparator" w:id="0">
    <w:p w:rsidR="00427C7F" w:rsidRDefault="0042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
    <w:altName w:val="Yu Gothic"/>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2BC" w:rsidRDefault="004A2940">
    <w:pPr>
      <w:framePr w:wrap="around" w:vAnchor="text" w:hAnchor="margin" w:xAlign="center" w:y="1"/>
      <w:rPr>
        <w:rStyle w:val="Numeropagina"/>
      </w:rPr>
    </w:pPr>
    <w:r>
      <w:rPr>
        <w:rStyle w:val="Numeropagina"/>
      </w:rPr>
      <w:fldChar w:fldCharType="begin"/>
    </w:r>
    <w:r w:rsidR="003742BC">
      <w:rPr>
        <w:rStyle w:val="Numeropagina"/>
      </w:rPr>
      <w:instrText xml:space="preserve">PAGE  </w:instrText>
    </w:r>
    <w:r>
      <w:rPr>
        <w:rStyle w:val="Numeropagina"/>
      </w:rPr>
      <w:fldChar w:fldCharType="end"/>
    </w:r>
  </w:p>
  <w:p w:rsidR="003742BC" w:rsidRDefault="003742B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2BC" w:rsidRDefault="004A2940">
    <w:pPr>
      <w:framePr w:wrap="around" w:vAnchor="text" w:hAnchor="margin" w:xAlign="center" w:y="1"/>
      <w:rPr>
        <w:rStyle w:val="Numeropagina"/>
      </w:rPr>
    </w:pPr>
    <w:r>
      <w:rPr>
        <w:rStyle w:val="Numeropagina"/>
      </w:rPr>
      <w:fldChar w:fldCharType="begin"/>
    </w:r>
    <w:r w:rsidR="003742BC">
      <w:rPr>
        <w:rStyle w:val="Numeropagina"/>
      </w:rPr>
      <w:instrText xml:space="preserve">PAGE  </w:instrText>
    </w:r>
    <w:r>
      <w:rPr>
        <w:rStyle w:val="Numeropagina"/>
      </w:rPr>
      <w:fldChar w:fldCharType="separate"/>
    </w:r>
    <w:r w:rsidR="00905075">
      <w:rPr>
        <w:rStyle w:val="Numeropagina"/>
        <w:noProof/>
      </w:rPr>
      <w:t>1</w:t>
    </w:r>
    <w:r>
      <w:rPr>
        <w:rStyle w:val="Numeropagina"/>
      </w:rPr>
      <w:fldChar w:fldCharType="end"/>
    </w:r>
  </w:p>
  <w:p w:rsidR="003742BC" w:rsidRDefault="003742B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C7F" w:rsidRDefault="00427C7F">
      <w:r>
        <w:separator/>
      </w:r>
    </w:p>
  </w:footnote>
  <w:footnote w:type="continuationSeparator" w:id="0">
    <w:p w:rsidR="00427C7F" w:rsidRDefault="00427C7F">
      <w:r>
        <w:continuationSeparator/>
      </w:r>
    </w:p>
  </w:footnote>
  <w:footnote w:id="1">
    <w:p w:rsidR="00490BA2" w:rsidRDefault="00490BA2" w:rsidP="00490BA2">
      <w:pPr>
        <w:pStyle w:val="Testonotaapidipagina"/>
      </w:pPr>
      <w:r>
        <w:rPr>
          <w:rStyle w:val="Rimandonotaapidipagina"/>
        </w:rPr>
        <w:footnoteRef/>
      </w:r>
      <w:r w:rsidR="00F631F6">
        <w:t xml:space="preserve">  Ente, Università e Dipartimento,</w:t>
      </w:r>
      <w:r>
        <w:t xml:space="preserve"> Città, e-mail: nnnn</w:t>
      </w:r>
      <w:r w:rsidRPr="00325D74">
        <w:t xml:space="preserve"> @</w:t>
      </w:r>
      <w:r>
        <w:t>xxxx.it.</w:t>
      </w:r>
    </w:p>
  </w:footnote>
  <w:footnote w:id="2">
    <w:p w:rsidR="00490BA2" w:rsidRDefault="00490BA2" w:rsidP="00490BA2">
      <w:pPr>
        <w:pStyle w:val="Testonotaapidipagina"/>
      </w:pPr>
      <w:r>
        <w:rPr>
          <w:rStyle w:val="Rimandonotaapidipagina"/>
        </w:rPr>
        <w:footnoteRef/>
      </w:r>
      <w:r>
        <w:t xml:space="preserve">  </w:t>
      </w:r>
      <w:r w:rsidR="00F631F6">
        <w:t>Ente, Università e Dipartimento,</w:t>
      </w:r>
      <w:r>
        <w:t xml:space="preserve"> </w:t>
      </w:r>
      <w:r w:rsidR="00A46BEF">
        <w:t>Città</w:t>
      </w:r>
      <w:r>
        <w:t>, e-mail: nnnn</w:t>
      </w:r>
      <w:r w:rsidRPr="00325D74">
        <w:t xml:space="preserve"> @</w:t>
      </w:r>
      <w:r>
        <w:t>xxxx.it</w:t>
      </w:r>
      <w:r w:rsidR="00A46BEF">
        <w:t xml:space="preserve"> (corresponding author)</w:t>
      </w:r>
      <w:r>
        <w:t>.</w:t>
      </w:r>
    </w:p>
  </w:footnote>
  <w:footnote w:id="3">
    <w:p w:rsidR="00490BA2" w:rsidRDefault="00490BA2" w:rsidP="00490BA2">
      <w:pPr>
        <w:pStyle w:val="Testonotaapidipagina"/>
      </w:pPr>
      <w:r>
        <w:rPr>
          <w:rStyle w:val="Rimandonotaapidipagina"/>
        </w:rPr>
        <w:footnoteRef/>
      </w:r>
      <w:r>
        <w:t xml:space="preserve">  </w:t>
      </w:r>
      <w:r w:rsidR="00F631F6">
        <w:t>Ente, Università e Dipartimento,</w:t>
      </w:r>
      <w:r>
        <w:t xml:space="preserve"> Città, e-mail: nnnn</w:t>
      </w:r>
      <w:r w:rsidRPr="00325D74">
        <w:t xml:space="preserve"> @</w:t>
      </w:r>
      <w:r>
        <w:t>xxxx.it.</w:t>
      </w:r>
    </w:p>
  </w:footnote>
  <w:footnote w:id="4">
    <w:p w:rsidR="00490BA2" w:rsidRDefault="00490BA2" w:rsidP="00490BA2">
      <w:pPr>
        <w:pStyle w:val="Testonotaapidipagina"/>
      </w:pPr>
      <w:r>
        <w:rPr>
          <w:rStyle w:val="Rimandonotaapidipagina"/>
        </w:rPr>
        <w:footnoteRef/>
      </w:r>
      <w:r>
        <w:t xml:space="preserve">  Lavoro svolto</w:t>
      </w:r>
      <w:r w:rsidR="001C36C5">
        <w:t xml:space="preserve"> </w:t>
      </w:r>
      <w:r>
        <w:t>(</w:t>
      </w:r>
      <w:r w:rsidR="001C36C5">
        <w:t xml:space="preserve">attribuzione delle parti </w:t>
      </w:r>
      <w:r>
        <w:t>da indicare solo se strettamente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F3F61"/>
    <w:multiLevelType w:val="hybridMultilevel"/>
    <w:tmpl w:val="9642FF76"/>
    <w:lvl w:ilvl="0" w:tplc="FFFFFFFF">
      <w:start w:val="6"/>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7C3322"/>
    <w:multiLevelType w:val="hybridMultilevel"/>
    <w:tmpl w:val="DFDA57DE"/>
    <w:lvl w:ilvl="0" w:tplc="1E144CC2">
      <w:start w:val="1"/>
      <w:numFmt w:val="decimal"/>
      <w:pStyle w:val="PaperAISReTitolo11"/>
      <w:lvlText w:val="%1. 1."/>
      <w:lvlJc w:val="left"/>
      <w:pPr>
        <w:ind w:left="720" w:hanging="360"/>
      </w:pPr>
      <w:rPr>
        <w:rFonts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440DE7"/>
    <w:multiLevelType w:val="hybridMultilevel"/>
    <w:tmpl w:val="34540882"/>
    <w:lvl w:ilvl="0" w:tplc="428A12D2">
      <w:start w:val="1"/>
      <w:numFmt w:val="decimal"/>
      <w:lvlText w:val="%1)"/>
      <w:lvlJc w:val="left"/>
      <w:pPr>
        <w:tabs>
          <w:tab w:val="num" w:pos="425"/>
        </w:tabs>
        <w:ind w:left="425" w:hanging="425"/>
      </w:pPr>
      <w:rPr>
        <w:rFonts w:hint="default"/>
      </w:rPr>
    </w:lvl>
    <w:lvl w:ilvl="1" w:tplc="4A307C66" w:tentative="1">
      <w:start w:val="1"/>
      <w:numFmt w:val="lowerLetter"/>
      <w:lvlText w:val="%2."/>
      <w:lvlJc w:val="left"/>
      <w:pPr>
        <w:tabs>
          <w:tab w:val="num" w:pos="1440"/>
        </w:tabs>
        <w:ind w:left="1440" w:hanging="360"/>
      </w:pPr>
    </w:lvl>
    <w:lvl w:ilvl="2" w:tplc="D04CAC58" w:tentative="1">
      <w:start w:val="1"/>
      <w:numFmt w:val="lowerRoman"/>
      <w:lvlText w:val="%3."/>
      <w:lvlJc w:val="right"/>
      <w:pPr>
        <w:tabs>
          <w:tab w:val="num" w:pos="2160"/>
        </w:tabs>
        <w:ind w:left="2160" w:hanging="180"/>
      </w:pPr>
    </w:lvl>
    <w:lvl w:ilvl="3" w:tplc="5E02FBD6" w:tentative="1">
      <w:start w:val="1"/>
      <w:numFmt w:val="decimal"/>
      <w:lvlText w:val="%4."/>
      <w:lvlJc w:val="left"/>
      <w:pPr>
        <w:tabs>
          <w:tab w:val="num" w:pos="2880"/>
        </w:tabs>
        <w:ind w:left="2880" w:hanging="360"/>
      </w:pPr>
    </w:lvl>
    <w:lvl w:ilvl="4" w:tplc="DB04ADE2" w:tentative="1">
      <w:start w:val="1"/>
      <w:numFmt w:val="lowerLetter"/>
      <w:lvlText w:val="%5."/>
      <w:lvlJc w:val="left"/>
      <w:pPr>
        <w:tabs>
          <w:tab w:val="num" w:pos="3600"/>
        </w:tabs>
        <w:ind w:left="3600" w:hanging="360"/>
      </w:pPr>
    </w:lvl>
    <w:lvl w:ilvl="5" w:tplc="6938114A" w:tentative="1">
      <w:start w:val="1"/>
      <w:numFmt w:val="lowerRoman"/>
      <w:lvlText w:val="%6."/>
      <w:lvlJc w:val="right"/>
      <w:pPr>
        <w:tabs>
          <w:tab w:val="num" w:pos="4320"/>
        </w:tabs>
        <w:ind w:left="4320" w:hanging="180"/>
      </w:pPr>
    </w:lvl>
    <w:lvl w:ilvl="6" w:tplc="B90C743C" w:tentative="1">
      <w:start w:val="1"/>
      <w:numFmt w:val="decimal"/>
      <w:lvlText w:val="%7."/>
      <w:lvlJc w:val="left"/>
      <w:pPr>
        <w:tabs>
          <w:tab w:val="num" w:pos="5040"/>
        </w:tabs>
        <w:ind w:left="5040" w:hanging="360"/>
      </w:pPr>
    </w:lvl>
    <w:lvl w:ilvl="7" w:tplc="B8AC1172" w:tentative="1">
      <w:start w:val="1"/>
      <w:numFmt w:val="lowerLetter"/>
      <w:lvlText w:val="%8."/>
      <w:lvlJc w:val="left"/>
      <w:pPr>
        <w:tabs>
          <w:tab w:val="num" w:pos="5760"/>
        </w:tabs>
        <w:ind w:left="5760" w:hanging="360"/>
      </w:pPr>
    </w:lvl>
    <w:lvl w:ilvl="8" w:tplc="9294C5EE" w:tentative="1">
      <w:start w:val="1"/>
      <w:numFmt w:val="lowerRoman"/>
      <w:lvlText w:val="%9."/>
      <w:lvlJc w:val="right"/>
      <w:pPr>
        <w:tabs>
          <w:tab w:val="num" w:pos="6480"/>
        </w:tabs>
        <w:ind w:left="6480" w:hanging="180"/>
      </w:pPr>
    </w:lvl>
  </w:abstractNum>
  <w:abstractNum w:abstractNumId="3" w15:restartNumberingAfterBreak="0">
    <w:nsid w:val="31095CF4"/>
    <w:multiLevelType w:val="multilevel"/>
    <w:tmpl w:val="52A876C6"/>
    <w:lvl w:ilvl="0">
      <w:start w:val="1"/>
      <w:numFmt w:val="decimal"/>
      <w:pStyle w:val="PaperAISReTitolo1"/>
      <w:lvlText w:val="%1."/>
      <w:lvlJc w:val="left"/>
      <w:pPr>
        <w:ind w:left="360" w:hanging="360"/>
      </w:pPr>
      <w:rPr>
        <w:rFonts w:cs="Times New Roman" w:hint="default"/>
        <w:sz w:val="22"/>
      </w:rPr>
    </w:lvl>
    <w:lvl w:ilvl="1">
      <w:start w:val="1"/>
      <w:numFmt w:val="decimal"/>
      <w:pStyle w:val="PaperAISReTitolo110"/>
      <w:lvlText w:val="%1.%2"/>
      <w:lvlJc w:val="left"/>
      <w:pPr>
        <w:tabs>
          <w:tab w:val="num" w:pos="907"/>
        </w:tabs>
        <w:ind w:left="907" w:hanging="453"/>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 w15:restartNumberingAfterBreak="0">
    <w:nsid w:val="5CC06DAC"/>
    <w:multiLevelType w:val="hybridMultilevel"/>
    <w:tmpl w:val="33FCB8C0"/>
    <w:lvl w:ilvl="0" w:tplc="702497B6">
      <w:start w:val="1"/>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614C69CF"/>
    <w:multiLevelType w:val="multilevel"/>
    <w:tmpl w:val="5908E23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907"/>
        </w:tabs>
        <w:ind w:left="907" w:hanging="45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6A9F1378"/>
    <w:multiLevelType w:val="hybridMultilevel"/>
    <w:tmpl w:val="0FAECD5C"/>
    <w:lvl w:ilvl="0" w:tplc="FFFFFFFF">
      <w:start w:val="4"/>
      <w:numFmt w:val="bullet"/>
      <w:lvlText w:val="-"/>
      <w:lvlJc w:val="left"/>
      <w:pPr>
        <w:tabs>
          <w:tab w:val="num" w:pos="644"/>
        </w:tabs>
        <w:ind w:left="644" w:hanging="360"/>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70721C33"/>
    <w:multiLevelType w:val="hybridMultilevel"/>
    <w:tmpl w:val="D2849382"/>
    <w:lvl w:ilvl="0" w:tplc="A7A618EE">
      <w:start w:val="1"/>
      <w:numFmt w:val="decimal"/>
      <w:pStyle w:val="PaperAISReTitolo111"/>
      <w:lvlText w:val="%1.1.1. "/>
      <w:lvlJc w:val="left"/>
      <w:pPr>
        <w:ind w:left="927" w:hanging="360"/>
      </w:pPr>
      <w:rPr>
        <w:rFonts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6"/>
  </w:num>
  <w:num w:numId="6">
    <w:abstractNumId w:val="1"/>
  </w:num>
  <w:num w:numId="7">
    <w:abstractNumId w:val="7"/>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it-IT" w:vendorID="3" w:dllVersion="517"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9"/>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3B2"/>
    <w:rsid w:val="00027804"/>
    <w:rsid w:val="000B58AB"/>
    <w:rsid w:val="001700C3"/>
    <w:rsid w:val="001C36C5"/>
    <w:rsid w:val="001D1938"/>
    <w:rsid w:val="001E5B6C"/>
    <w:rsid w:val="00225F51"/>
    <w:rsid w:val="003226C0"/>
    <w:rsid w:val="00332765"/>
    <w:rsid w:val="00341AC4"/>
    <w:rsid w:val="003668B5"/>
    <w:rsid w:val="003742BC"/>
    <w:rsid w:val="003A5795"/>
    <w:rsid w:val="003C3351"/>
    <w:rsid w:val="003D1945"/>
    <w:rsid w:val="003D26F2"/>
    <w:rsid w:val="00426A31"/>
    <w:rsid w:val="00427C7F"/>
    <w:rsid w:val="0047553A"/>
    <w:rsid w:val="00490BA2"/>
    <w:rsid w:val="004A13AF"/>
    <w:rsid w:val="004A2940"/>
    <w:rsid w:val="004B097E"/>
    <w:rsid w:val="00515429"/>
    <w:rsid w:val="005178B6"/>
    <w:rsid w:val="005544B7"/>
    <w:rsid w:val="005E5BC3"/>
    <w:rsid w:val="005F25DE"/>
    <w:rsid w:val="005F7687"/>
    <w:rsid w:val="00604AB3"/>
    <w:rsid w:val="00646123"/>
    <w:rsid w:val="00670DC7"/>
    <w:rsid w:val="006754E5"/>
    <w:rsid w:val="006805F7"/>
    <w:rsid w:val="006A7CE7"/>
    <w:rsid w:val="00737E24"/>
    <w:rsid w:val="007A3B31"/>
    <w:rsid w:val="007B3390"/>
    <w:rsid w:val="007D124A"/>
    <w:rsid w:val="007E7CF0"/>
    <w:rsid w:val="00850409"/>
    <w:rsid w:val="00876AFC"/>
    <w:rsid w:val="008949AE"/>
    <w:rsid w:val="00905075"/>
    <w:rsid w:val="00951F1D"/>
    <w:rsid w:val="009D33B2"/>
    <w:rsid w:val="009E5578"/>
    <w:rsid w:val="00A46BEF"/>
    <w:rsid w:val="00A86263"/>
    <w:rsid w:val="00AB03B0"/>
    <w:rsid w:val="00AB12C8"/>
    <w:rsid w:val="00B159F1"/>
    <w:rsid w:val="00B76660"/>
    <w:rsid w:val="00B83051"/>
    <w:rsid w:val="00BF2162"/>
    <w:rsid w:val="00BF3ACC"/>
    <w:rsid w:val="00C11731"/>
    <w:rsid w:val="00C33AEC"/>
    <w:rsid w:val="00C617D4"/>
    <w:rsid w:val="00C839F6"/>
    <w:rsid w:val="00CD43D7"/>
    <w:rsid w:val="00D12143"/>
    <w:rsid w:val="00D12885"/>
    <w:rsid w:val="00D17FAD"/>
    <w:rsid w:val="00D3050E"/>
    <w:rsid w:val="00D65D0E"/>
    <w:rsid w:val="00D72F10"/>
    <w:rsid w:val="00D93B1B"/>
    <w:rsid w:val="00DD66C1"/>
    <w:rsid w:val="00E109F3"/>
    <w:rsid w:val="00E612ED"/>
    <w:rsid w:val="00E811A5"/>
    <w:rsid w:val="00E87463"/>
    <w:rsid w:val="00E9428E"/>
    <w:rsid w:val="00EC6CBD"/>
    <w:rsid w:val="00F01810"/>
    <w:rsid w:val="00F31CAB"/>
    <w:rsid w:val="00F336A7"/>
    <w:rsid w:val="00F3687B"/>
    <w:rsid w:val="00F5161F"/>
    <w:rsid w:val="00F631F6"/>
    <w:rsid w:val="00FD6B9E"/>
    <w:rsid w:val="00FE01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EEF0A9E1-5928-4A0F-92A0-2E39E7A8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E612ED"/>
    <w:rPr>
      <w:lang w:bidi="he-IL"/>
    </w:rPr>
  </w:style>
  <w:style w:type="paragraph" w:styleId="Titolo1">
    <w:name w:val="heading 1"/>
    <w:basedOn w:val="Normale"/>
    <w:next w:val="Normale"/>
    <w:qFormat/>
    <w:rsid w:val="00FD6B9E"/>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FD6B9E"/>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4A2940"/>
    <w:pPr>
      <w:keepNext/>
      <w:numPr>
        <w:ilvl w:val="2"/>
        <w:numId w:val="3"/>
      </w:numPr>
      <w:spacing w:before="240" w:after="60"/>
      <w:outlineLvl w:val="2"/>
    </w:pPr>
    <w:rPr>
      <w:rFonts w:ascii="Arial" w:hAnsi="Arial" w:cs="Arial"/>
      <w:b/>
      <w:bCs/>
      <w:sz w:val="26"/>
      <w:szCs w:val="26"/>
    </w:rPr>
  </w:style>
  <w:style w:type="paragraph" w:styleId="Titolo4">
    <w:name w:val="heading 4"/>
    <w:basedOn w:val="Normale"/>
    <w:next w:val="Normale"/>
    <w:qFormat/>
    <w:rsid w:val="004A2940"/>
    <w:pPr>
      <w:keepNext/>
      <w:numPr>
        <w:ilvl w:val="3"/>
        <w:numId w:val="3"/>
      </w:numPr>
      <w:spacing w:before="240" w:after="60"/>
      <w:outlineLvl w:val="3"/>
    </w:pPr>
    <w:rPr>
      <w:b/>
      <w:bCs/>
      <w:sz w:val="28"/>
      <w:szCs w:val="28"/>
    </w:rPr>
  </w:style>
  <w:style w:type="paragraph" w:styleId="Titolo5">
    <w:name w:val="heading 5"/>
    <w:basedOn w:val="Normale"/>
    <w:next w:val="Normale"/>
    <w:qFormat/>
    <w:rsid w:val="004A2940"/>
    <w:pPr>
      <w:numPr>
        <w:ilvl w:val="4"/>
        <w:numId w:val="3"/>
      </w:numPr>
      <w:spacing w:before="240" w:after="60"/>
      <w:outlineLvl w:val="4"/>
    </w:pPr>
    <w:rPr>
      <w:b/>
      <w:bCs/>
      <w:i/>
      <w:iCs/>
      <w:sz w:val="26"/>
      <w:szCs w:val="26"/>
    </w:rPr>
  </w:style>
  <w:style w:type="paragraph" w:styleId="Titolo6">
    <w:name w:val="heading 6"/>
    <w:basedOn w:val="Normale"/>
    <w:next w:val="Normale"/>
    <w:qFormat/>
    <w:rsid w:val="004A2940"/>
    <w:pPr>
      <w:numPr>
        <w:ilvl w:val="5"/>
        <w:numId w:val="3"/>
      </w:numPr>
      <w:spacing w:before="240" w:after="60"/>
      <w:outlineLvl w:val="5"/>
    </w:pPr>
    <w:rPr>
      <w:b/>
      <w:bCs/>
      <w:sz w:val="22"/>
      <w:szCs w:val="22"/>
    </w:rPr>
  </w:style>
  <w:style w:type="paragraph" w:styleId="Titolo7">
    <w:name w:val="heading 7"/>
    <w:basedOn w:val="Normale"/>
    <w:next w:val="Normale"/>
    <w:qFormat/>
    <w:rsid w:val="004A2940"/>
    <w:pPr>
      <w:numPr>
        <w:ilvl w:val="6"/>
        <w:numId w:val="3"/>
      </w:numPr>
      <w:spacing w:before="240" w:after="60"/>
      <w:outlineLvl w:val="6"/>
    </w:pPr>
    <w:rPr>
      <w:sz w:val="24"/>
      <w:szCs w:val="24"/>
    </w:rPr>
  </w:style>
  <w:style w:type="paragraph" w:styleId="Titolo8">
    <w:name w:val="heading 8"/>
    <w:basedOn w:val="Normale"/>
    <w:next w:val="Normale"/>
    <w:qFormat/>
    <w:rsid w:val="004A2940"/>
    <w:pPr>
      <w:numPr>
        <w:ilvl w:val="7"/>
        <w:numId w:val="3"/>
      </w:numPr>
      <w:spacing w:before="240" w:after="60"/>
      <w:outlineLvl w:val="7"/>
    </w:pPr>
    <w:rPr>
      <w:i/>
      <w:iCs/>
      <w:sz w:val="24"/>
      <w:szCs w:val="24"/>
    </w:rPr>
  </w:style>
  <w:style w:type="paragraph" w:styleId="Titolo9">
    <w:name w:val="heading 9"/>
    <w:basedOn w:val="Normale"/>
    <w:next w:val="Normale"/>
    <w:qFormat/>
    <w:rsid w:val="004A2940"/>
    <w:pPr>
      <w:numPr>
        <w:ilvl w:val="8"/>
        <w:numId w:val="3"/>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next w:val="Normale"/>
    <w:semiHidden/>
    <w:rsid w:val="004A2940"/>
    <w:pPr>
      <w:tabs>
        <w:tab w:val="center" w:pos="4819"/>
        <w:tab w:val="right" w:pos="9638"/>
      </w:tabs>
      <w:spacing w:after="1800" w:line="360" w:lineRule="exact"/>
    </w:pPr>
    <w:rPr>
      <w:caps/>
      <w:sz w:val="24"/>
    </w:rPr>
  </w:style>
  <w:style w:type="character" w:styleId="Collegamentoipertestuale">
    <w:name w:val="Hyperlink"/>
    <w:rsid w:val="00B76660"/>
    <w:rPr>
      <w:color w:val="0000FF"/>
      <w:u w:val="single"/>
    </w:rPr>
  </w:style>
  <w:style w:type="paragraph" w:customStyle="1" w:styleId="PaperAISReAutori">
    <w:name w:val="PaperAISRe_Autori"/>
    <w:basedOn w:val="Normale"/>
    <w:next w:val="Afferenza"/>
    <w:rsid w:val="004A2940"/>
    <w:pPr>
      <w:spacing w:after="360" w:line="360" w:lineRule="exact"/>
    </w:pPr>
    <w:rPr>
      <w:sz w:val="24"/>
    </w:rPr>
  </w:style>
  <w:style w:type="paragraph" w:customStyle="1" w:styleId="Afferenza">
    <w:name w:val="Afferenza"/>
    <w:basedOn w:val="Normale"/>
    <w:rsid w:val="004A2940"/>
    <w:pPr>
      <w:spacing w:line="240" w:lineRule="exact"/>
    </w:pPr>
  </w:style>
  <w:style w:type="paragraph" w:customStyle="1" w:styleId="PaperAISReTitoloSommario">
    <w:name w:val="PaperAISRe_Titolo_Sommario"/>
    <w:basedOn w:val="Normale"/>
    <w:next w:val="PaperAISReContenutoSommario"/>
    <w:rsid w:val="004A2940"/>
    <w:pPr>
      <w:spacing w:before="1800" w:after="360" w:line="360" w:lineRule="exact"/>
    </w:pPr>
    <w:rPr>
      <w:b/>
      <w:sz w:val="24"/>
    </w:rPr>
  </w:style>
  <w:style w:type="paragraph" w:customStyle="1" w:styleId="PaperAISReContenutoSommario">
    <w:name w:val="PaperAISRe_Contenuto Sommario"/>
    <w:basedOn w:val="PaperAISReTesto"/>
    <w:rsid w:val="004A2940"/>
  </w:style>
  <w:style w:type="paragraph" w:customStyle="1" w:styleId="PaperAISReTesto">
    <w:name w:val="PaperAISRe_Testo"/>
    <w:basedOn w:val="Testonormale"/>
    <w:rsid w:val="00B83051"/>
    <w:pPr>
      <w:spacing w:before="60" w:after="60" w:line="280" w:lineRule="atLeast"/>
      <w:ind w:firstLine="284"/>
    </w:pPr>
    <w:rPr>
      <w:sz w:val="22"/>
    </w:rPr>
  </w:style>
  <w:style w:type="paragraph" w:styleId="Testonormale">
    <w:name w:val="Plain Text"/>
    <w:basedOn w:val="Normale"/>
    <w:rsid w:val="004A2940"/>
    <w:pPr>
      <w:spacing w:line="360" w:lineRule="atLeast"/>
      <w:jc w:val="both"/>
    </w:pPr>
    <w:rPr>
      <w:sz w:val="24"/>
    </w:rPr>
  </w:style>
  <w:style w:type="paragraph" w:customStyle="1" w:styleId="PaperAISReTitolo1">
    <w:name w:val="PaperAISRe_Titolo1"/>
    <w:basedOn w:val="PaperAISReTitoloSommario"/>
    <w:next w:val="PaperAISReTesto"/>
    <w:rsid w:val="00737E24"/>
    <w:pPr>
      <w:numPr>
        <w:numId w:val="3"/>
      </w:numPr>
      <w:spacing w:before="120" w:after="120"/>
      <w:ind w:left="357" w:hanging="357"/>
    </w:pPr>
  </w:style>
  <w:style w:type="paragraph" w:customStyle="1" w:styleId="PaperAISReTestata">
    <w:name w:val="PaperAISRe_Testata"/>
    <w:basedOn w:val="Intestazione"/>
    <w:next w:val="PaperAISRETitoloPaper"/>
    <w:rsid w:val="00A46BEF"/>
    <w:pPr>
      <w:tabs>
        <w:tab w:val="clear" w:pos="4819"/>
        <w:tab w:val="clear" w:pos="9638"/>
      </w:tabs>
      <w:spacing w:after="2400"/>
    </w:pPr>
  </w:style>
  <w:style w:type="paragraph" w:customStyle="1" w:styleId="PaperAISRETitoloPaper">
    <w:name w:val="PaperAISRE_TitoloPaper"/>
    <w:basedOn w:val="Normale"/>
    <w:next w:val="PaperAISReAutori"/>
    <w:rsid w:val="00E612ED"/>
    <w:pPr>
      <w:spacing w:after="360" w:line="360" w:lineRule="exact"/>
      <w:outlineLvl w:val="0"/>
    </w:pPr>
    <w:rPr>
      <w:caps/>
      <w:kern w:val="28"/>
      <w:sz w:val="24"/>
    </w:rPr>
  </w:style>
  <w:style w:type="paragraph" w:customStyle="1" w:styleId="PaperAISReTitolo110">
    <w:name w:val="PaperAISReTitolo1.1"/>
    <w:basedOn w:val="PaperAISReTitolo1"/>
    <w:next w:val="PaperAISReTesto"/>
    <w:autoRedefine/>
    <w:rsid w:val="00B83051"/>
    <w:pPr>
      <w:numPr>
        <w:ilvl w:val="1"/>
      </w:numPr>
    </w:pPr>
    <w:rPr>
      <w:b w:val="0"/>
      <w:i/>
    </w:rPr>
  </w:style>
  <w:style w:type="character" w:customStyle="1" w:styleId="TestonotaapidipaginaCarattere">
    <w:name w:val="Testo nota a piè di pagina Carattere"/>
    <w:link w:val="Testonotaapidipagina"/>
    <w:rsid w:val="00490BA2"/>
    <w:rPr>
      <w:lang w:bidi="he-IL"/>
    </w:rPr>
  </w:style>
  <w:style w:type="character" w:styleId="Numeropagina">
    <w:name w:val="page number"/>
    <w:basedOn w:val="Carpredefinitoparagrafo"/>
    <w:semiHidden/>
    <w:rsid w:val="004A2940"/>
  </w:style>
  <w:style w:type="paragraph" w:customStyle="1" w:styleId="PaperAISReBibliografia">
    <w:name w:val="PaperAISRe_Bibliografia"/>
    <w:basedOn w:val="PaperAISReTesto"/>
    <w:rsid w:val="004A2940"/>
    <w:pPr>
      <w:ind w:left="284" w:hanging="284"/>
    </w:pPr>
  </w:style>
  <w:style w:type="paragraph" w:customStyle="1" w:styleId="Contratto">
    <w:name w:val="Contratto"/>
    <w:basedOn w:val="PaperAISReTesto"/>
    <w:next w:val="PaperAISReTitolo1"/>
    <w:rsid w:val="004A2940"/>
    <w:pPr>
      <w:spacing w:before="360"/>
    </w:pPr>
  </w:style>
  <w:style w:type="paragraph" w:customStyle="1" w:styleId="PaperDidascalia">
    <w:name w:val="Paper Didascalia"/>
    <w:basedOn w:val="Normale"/>
    <w:uiPriority w:val="99"/>
    <w:rsid w:val="007A3B31"/>
    <w:pPr>
      <w:spacing w:before="120" w:after="120"/>
      <w:contextualSpacing/>
    </w:pPr>
    <w:rPr>
      <w:rFonts w:eastAsia="MS ??"/>
      <w:sz w:val="18"/>
      <w:lang w:eastAsia="en-US" w:bidi="ar-SA"/>
    </w:rPr>
  </w:style>
  <w:style w:type="paragraph" w:styleId="Rientrocorpodeltesto">
    <w:name w:val="Body Text Indent"/>
    <w:basedOn w:val="Normale"/>
    <w:semiHidden/>
    <w:rsid w:val="004A2940"/>
    <w:pPr>
      <w:autoSpaceDE w:val="0"/>
      <w:autoSpaceDN w:val="0"/>
      <w:adjustRightInd w:val="0"/>
      <w:ind w:left="454" w:hanging="170"/>
      <w:jc w:val="both"/>
    </w:pPr>
    <w:rPr>
      <w:sz w:val="24"/>
      <w:szCs w:val="24"/>
    </w:rPr>
  </w:style>
  <w:style w:type="paragraph" w:customStyle="1" w:styleId="Testodelblocco1">
    <w:name w:val="Testo del blocco1"/>
    <w:basedOn w:val="Normale"/>
    <w:semiHidden/>
    <w:rsid w:val="004A2940"/>
    <w:pPr>
      <w:tabs>
        <w:tab w:val="right" w:pos="309"/>
        <w:tab w:val="left" w:pos="8744"/>
      </w:tabs>
      <w:ind w:left="309" w:right="48" w:hanging="309"/>
      <w:jc w:val="both"/>
    </w:pPr>
    <w:rPr>
      <w:sz w:val="24"/>
    </w:rPr>
  </w:style>
  <w:style w:type="paragraph" w:styleId="Testonotaapidipagina">
    <w:name w:val="footnote text"/>
    <w:basedOn w:val="Normale"/>
    <w:link w:val="TestonotaapidipaginaCarattere"/>
    <w:rsid w:val="003226C0"/>
  </w:style>
  <w:style w:type="character" w:styleId="Rimandonotaapidipagina">
    <w:name w:val="footnote reference"/>
    <w:rsid w:val="003226C0"/>
    <w:rPr>
      <w:vertAlign w:val="superscript"/>
    </w:rPr>
  </w:style>
  <w:style w:type="paragraph" w:customStyle="1" w:styleId="PaperAISReTitolo11">
    <w:name w:val="PaperAISRe_Titolo11"/>
    <w:basedOn w:val="PaperAISReTitolo1"/>
    <w:qFormat/>
    <w:rsid w:val="00737E24"/>
    <w:pPr>
      <w:numPr>
        <w:numId w:val="6"/>
      </w:numPr>
      <w:tabs>
        <w:tab w:val="left" w:pos="454"/>
      </w:tabs>
      <w:ind w:left="0" w:firstLine="0"/>
    </w:pPr>
    <w:rPr>
      <w:b w:val="0"/>
      <w:i/>
    </w:rPr>
  </w:style>
  <w:style w:type="paragraph" w:customStyle="1" w:styleId="PaperAISReTitolo111">
    <w:name w:val="PaperAISRe_Titolo111"/>
    <w:basedOn w:val="PaperAISReTitolo11"/>
    <w:qFormat/>
    <w:rsid w:val="00737E24"/>
    <w:pPr>
      <w:numPr>
        <w:numId w:val="7"/>
      </w:numPr>
      <w:tabs>
        <w:tab w:val="left" w:pos="567"/>
      </w:tabs>
      <w:ind w:left="357" w:hanging="357"/>
    </w:pPr>
    <w:rPr>
      <w:i w:val="0"/>
      <w:sz w:val="22"/>
    </w:rPr>
  </w:style>
  <w:style w:type="paragraph" w:customStyle="1" w:styleId="PaperAISReEquazione">
    <w:name w:val="PaperAISRe_Equazione"/>
    <w:basedOn w:val="Normale"/>
    <w:uiPriority w:val="99"/>
    <w:rsid w:val="000B58AB"/>
    <w:pPr>
      <w:tabs>
        <w:tab w:val="center" w:pos="4536"/>
        <w:tab w:val="right" w:pos="8789"/>
      </w:tabs>
      <w:spacing w:before="240" w:after="240"/>
    </w:pPr>
    <w:rPr>
      <w:rFonts w:eastAsia="MS ??"/>
      <w:sz w:val="22"/>
      <w:szCs w:val="24"/>
      <w:lang w:bidi="ar-SA"/>
    </w:rPr>
  </w:style>
  <w:style w:type="paragraph" w:customStyle="1" w:styleId="PaperTabella">
    <w:name w:val="PaperTabella"/>
    <w:basedOn w:val="Normale"/>
    <w:uiPriority w:val="99"/>
    <w:rsid w:val="003D26F2"/>
    <w:pPr>
      <w:contextualSpacing/>
      <w:jc w:val="center"/>
    </w:pPr>
    <w:rPr>
      <w:rFonts w:eastAsia="MS ??"/>
      <w:szCs w:val="22"/>
      <w:lang w:bidi="ar-SA"/>
    </w:rPr>
  </w:style>
  <w:style w:type="paragraph" w:customStyle="1" w:styleId="PaperAISRetitoloTabfig">
    <w:name w:val="PaperAISRe_titoloTabfig"/>
    <w:uiPriority w:val="99"/>
    <w:rsid w:val="000B58AB"/>
    <w:pPr>
      <w:keepNext/>
      <w:keepLines/>
      <w:spacing w:before="120" w:after="120"/>
    </w:pPr>
    <w:rPr>
      <w:rFonts w:eastAsia="MS ??"/>
      <w:bCs/>
      <w:i/>
      <w:sz w:val="24"/>
      <w:szCs w:val="24"/>
    </w:rPr>
  </w:style>
  <w:style w:type="character" w:styleId="Rimandocommento">
    <w:name w:val="annotation reference"/>
    <w:rsid w:val="003D26F2"/>
    <w:rPr>
      <w:rFonts w:cs="Times New Roman"/>
      <w:sz w:val="18"/>
      <w:szCs w:val="18"/>
    </w:rPr>
  </w:style>
  <w:style w:type="paragraph" w:styleId="Testocommento">
    <w:name w:val="annotation text"/>
    <w:basedOn w:val="Normale"/>
    <w:link w:val="TestocommentoCarattere"/>
    <w:rsid w:val="003D26F2"/>
    <w:rPr>
      <w:rFonts w:ascii="Cambria" w:eastAsia="MS ??" w:hAnsi="Cambria"/>
      <w:lang w:val="en-GB" w:bidi="ar-SA"/>
    </w:rPr>
  </w:style>
  <w:style w:type="character" w:customStyle="1" w:styleId="TestocommentoCarattere">
    <w:name w:val="Testo commento Carattere"/>
    <w:link w:val="Testocommento"/>
    <w:rsid w:val="003D26F2"/>
    <w:rPr>
      <w:rFonts w:ascii="Cambria" w:eastAsia="MS ??" w:hAnsi="Cambria"/>
      <w:lang w:val="en-GB"/>
    </w:rPr>
  </w:style>
  <w:style w:type="paragraph" w:styleId="Pidipagina">
    <w:name w:val="footer"/>
    <w:basedOn w:val="Normale"/>
    <w:link w:val="PidipaginaCarattere"/>
    <w:rsid w:val="00F31CAB"/>
    <w:pPr>
      <w:tabs>
        <w:tab w:val="center" w:pos="4819"/>
        <w:tab w:val="right" w:pos="9638"/>
      </w:tabs>
    </w:pPr>
  </w:style>
  <w:style w:type="paragraph" w:customStyle="1" w:styleId="PaperAISReDidascalia">
    <w:name w:val="PaperAISRe_Didascalia"/>
    <w:basedOn w:val="Normale"/>
    <w:uiPriority w:val="99"/>
    <w:rsid w:val="003D26F2"/>
    <w:pPr>
      <w:spacing w:before="120" w:after="120"/>
    </w:pPr>
    <w:rPr>
      <w:rFonts w:eastAsia="MS ??"/>
      <w:sz w:val="18"/>
      <w:lang w:eastAsia="en-US" w:bidi="ar-SA"/>
    </w:rPr>
  </w:style>
  <w:style w:type="paragraph" w:styleId="Testofumetto">
    <w:name w:val="Balloon Text"/>
    <w:basedOn w:val="Normale"/>
    <w:link w:val="TestofumettoCarattere"/>
    <w:rsid w:val="003D26F2"/>
    <w:rPr>
      <w:rFonts w:ascii="Tahoma" w:hAnsi="Tahoma" w:cs="Tahoma"/>
      <w:sz w:val="16"/>
      <w:szCs w:val="16"/>
    </w:rPr>
  </w:style>
  <w:style w:type="character" w:customStyle="1" w:styleId="TestofumettoCarattere">
    <w:name w:val="Testo fumetto Carattere"/>
    <w:link w:val="Testofumetto"/>
    <w:rsid w:val="003D26F2"/>
    <w:rPr>
      <w:rFonts w:ascii="Tahoma" w:hAnsi="Tahoma" w:cs="Tahoma"/>
      <w:sz w:val="16"/>
      <w:szCs w:val="16"/>
      <w:lang w:bidi="he-IL"/>
    </w:rPr>
  </w:style>
  <w:style w:type="character" w:customStyle="1" w:styleId="PidipaginaCarattere">
    <w:name w:val="Piè di pagina Carattere"/>
    <w:link w:val="Pidipagina"/>
    <w:rsid w:val="00F31CAB"/>
    <w:rPr>
      <w:lang w:bidi="he-IL"/>
    </w:rPr>
  </w:style>
  <w:style w:type="character" w:styleId="Enfasigrassetto">
    <w:name w:val="Strong"/>
    <w:uiPriority w:val="22"/>
    <w:rsid w:val="00F631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nnn@xxx.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rnational.ucla.ed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attach%20autori\03%20Impag%20Es.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EAC4A-8763-4349-AF3E-DB360D4F1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 Impag Es</Template>
  <TotalTime>0</TotalTime>
  <Pages>6</Pages>
  <Words>1648</Words>
  <Characters>9399</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XXII CONFERENZA ITALIANA DI SCIENZE REGIONALI</vt:lpstr>
    </vt:vector>
  </TitlesOfParts>
  <Company>f</Company>
  <LinksUpToDate>false</LinksUpToDate>
  <CharactersWithSpaces>11025</CharactersWithSpaces>
  <SharedDoc>false</SharedDoc>
  <HLinks>
    <vt:vector size="12" baseType="variant">
      <vt:variant>
        <vt:i4>3276915</vt:i4>
      </vt:variant>
      <vt:variant>
        <vt:i4>6</vt:i4>
      </vt:variant>
      <vt:variant>
        <vt:i4>0</vt:i4>
      </vt:variant>
      <vt:variant>
        <vt:i4>5</vt:i4>
      </vt:variant>
      <vt:variant>
        <vt:lpwstr>http://www.international.ucla.edu/</vt:lpwstr>
      </vt:variant>
      <vt:variant>
        <vt:lpwstr/>
      </vt:variant>
      <vt:variant>
        <vt:i4>720946</vt:i4>
      </vt:variant>
      <vt:variant>
        <vt:i4>0</vt:i4>
      </vt:variant>
      <vt:variant>
        <vt:i4>0</vt:i4>
      </vt:variant>
      <vt:variant>
        <vt:i4>5</vt:i4>
      </vt:variant>
      <vt:variant>
        <vt:lpwstr>mailto:nnn@xxx.it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XXII CONFERENZA ITALIANA DI SCIENZE REGIONALI</dc:title>
  <dc:subject/>
  <dc:creator>lidia</dc:creator>
  <cp:keywords/>
  <cp:lastModifiedBy>D-Sarmiento</cp:lastModifiedBy>
  <cp:revision>2</cp:revision>
  <cp:lastPrinted>2001-06-18T14:31:00Z</cp:lastPrinted>
  <dcterms:created xsi:type="dcterms:W3CDTF">2020-12-05T15:24:00Z</dcterms:created>
  <dcterms:modified xsi:type="dcterms:W3CDTF">2020-12-05T15:24:00Z</dcterms:modified>
</cp:coreProperties>
</file>